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88A" w:rsidRPr="006E488A" w:rsidRDefault="006E488A" w:rsidP="006E488A">
      <w:pPr>
        <w:shd w:val="clear" w:color="auto" w:fill="FFFFFF"/>
        <w:spacing w:after="0" w:line="488" w:lineRule="atLeast"/>
        <w:jc w:val="center"/>
        <w:textAlignment w:val="baseline"/>
        <w:outlineLvl w:val="1"/>
        <w:rPr>
          <w:rFonts w:ascii="Times New Roman" w:eastAsia="Times New Roman" w:hAnsi="Times New Roman" w:cs="Times New Roman"/>
          <w:b/>
          <w:bCs/>
          <w:color w:val="1E2120"/>
          <w:sz w:val="28"/>
          <w:szCs w:val="39"/>
          <w:lang w:eastAsia="ru-RU"/>
        </w:rPr>
      </w:pPr>
      <w:bookmarkStart w:id="0" w:name="_GoBack"/>
      <w:r w:rsidRPr="006E488A">
        <w:rPr>
          <w:rFonts w:ascii="Times New Roman" w:eastAsia="Times New Roman" w:hAnsi="Times New Roman" w:cs="Times New Roman"/>
          <w:b/>
          <w:bCs/>
          <w:color w:val="1E2120"/>
          <w:sz w:val="28"/>
          <w:szCs w:val="39"/>
          <w:lang w:eastAsia="ru-RU"/>
        </w:rPr>
        <w:t>Должностная инструкция</w:t>
      </w:r>
      <w:r w:rsidRPr="006E488A">
        <w:rPr>
          <w:rFonts w:ascii="Times New Roman" w:eastAsia="Times New Roman" w:hAnsi="Times New Roman" w:cs="Times New Roman"/>
          <w:b/>
          <w:bCs/>
          <w:color w:val="1E2120"/>
          <w:sz w:val="28"/>
          <w:szCs w:val="39"/>
          <w:lang w:eastAsia="ru-RU"/>
        </w:rPr>
        <w:br/>
        <w:t xml:space="preserve">учителя физики по </w:t>
      </w:r>
      <w:proofErr w:type="spellStart"/>
      <w:r w:rsidRPr="006E488A">
        <w:rPr>
          <w:rFonts w:ascii="Times New Roman" w:eastAsia="Times New Roman" w:hAnsi="Times New Roman" w:cs="Times New Roman"/>
          <w:b/>
          <w:bCs/>
          <w:color w:val="1E2120"/>
          <w:sz w:val="28"/>
          <w:szCs w:val="39"/>
          <w:lang w:eastAsia="ru-RU"/>
        </w:rPr>
        <w:t>профстандарту</w:t>
      </w:r>
      <w:proofErr w:type="spellEnd"/>
    </w:p>
    <w:bookmarkEnd w:id="0"/>
    <w:p w:rsidR="006E488A" w:rsidRPr="006E488A" w:rsidRDefault="006E488A" w:rsidP="006E488A">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 </w:t>
      </w:r>
    </w:p>
    <w:p w:rsidR="006E488A" w:rsidRPr="006E488A" w:rsidRDefault="006E488A" w:rsidP="006E488A">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6E488A">
        <w:rPr>
          <w:rFonts w:ascii="Times New Roman" w:eastAsia="Times New Roman" w:hAnsi="Times New Roman" w:cs="Times New Roman"/>
          <w:b/>
          <w:bCs/>
          <w:color w:val="1E2120"/>
          <w:sz w:val="30"/>
          <w:szCs w:val="30"/>
          <w:lang w:eastAsia="ru-RU"/>
        </w:rPr>
        <w:t>1. Общие положения</w:t>
      </w:r>
    </w:p>
    <w:p w:rsidR="006E488A" w:rsidRPr="006E488A" w:rsidRDefault="006E488A" w:rsidP="006E488A">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1.1. Настоящая </w:t>
      </w:r>
      <w:r w:rsidRPr="006E488A">
        <w:rPr>
          <w:rFonts w:ascii="inherit" w:eastAsia="Times New Roman" w:hAnsi="inherit" w:cs="Times New Roman"/>
          <w:b/>
          <w:bCs/>
          <w:color w:val="1E2120"/>
          <w:sz w:val="27"/>
          <w:szCs w:val="27"/>
          <w:bdr w:val="none" w:sz="0" w:space="0" w:color="auto" w:frame="1"/>
          <w:lang w:eastAsia="ru-RU"/>
        </w:rPr>
        <w:t>должностная инструкция учителя физики</w:t>
      </w:r>
      <w:r w:rsidRPr="006E488A">
        <w:rPr>
          <w:rFonts w:ascii="Times New Roman" w:eastAsia="Times New Roman" w:hAnsi="Times New Roman" w:cs="Times New Roman"/>
          <w:color w:val="1E2120"/>
          <w:sz w:val="27"/>
          <w:szCs w:val="27"/>
          <w:lang w:eastAsia="ru-RU"/>
        </w:rPr>
        <w:t> школы разработана на основе </w:t>
      </w:r>
      <w:r w:rsidRPr="006E488A">
        <w:rPr>
          <w:rFonts w:ascii="inherit" w:eastAsia="Times New Roman" w:hAnsi="inherit" w:cs="Times New Roman"/>
          <w:b/>
          <w:bCs/>
          <w:color w:val="1E2120"/>
          <w:sz w:val="27"/>
          <w:szCs w:val="27"/>
          <w:bdr w:val="none" w:sz="0" w:space="0" w:color="auto" w:frame="1"/>
          <w:lang w:eastAsia="ru-RU"/>
        </w:rPr>
        <w:t>Профессионального стандарта 01.001 «Педагог</w:t>
      </w:r>
      <w:r w:rsidRPr="006E488A">
        <w:rPr>
          <w:rFonts w:ascii="Times New Roman" w:eastAsia="Times New Roman" w:hAnsi="Times New Roman" w:cs="Times New Roman"/>
          <w:color w:val="1E2120"/>
          <w:sz w:val="27"/>
          <w:szCs w:val="27"/>
          <w:lang w:eastAsia="ru-RU"/>
        </w:rPr>
        <w:t xml:space="preserve"> (педагогическая деятельность в сфере дошкольного, начального общего, основного общего, среднего общего образования) (воспитатель, учитель)» с изменениями от 5 августа 2016 г, в соответствии с Федеральным Законом «Об образовании в Российской Федерации» №273-ФЗ от 29.12.2012г в редакции от 25 июля 2022 года; ФГОС ООО, утвержденного соответственно Приказом </w:t>
      </w:r>
      <w:proofErr w:type="spellStart"/>
      <w:r w:rsidRPr="006E488A">
        <w:rPr>
          <w:rFonts w:ascii="Times New Roman" w:eastAsia="Times New Roman" w:hAnsi="Times New Roman" w:cs="Times New Roman"/>
          <w:color w:val="1E2120"/>
          <w:sz w:val="27"/>
          <w:szCs w:val="27"/>
          <w:lang w:eastAsia="ru-RU"/>
        </w:rPr>
        <w:t>Минпросвещения</w:t>
      </w:r>
      <w:proofErr w:type="spellEnd"/>
      <w:r w:rsidRPr="006E488A">
        <w:rPr>
          <w:rFonts w:ascii="Times New Roman" w:eastAsia="Times New Roman" w:hAnsi="Times New Roman" w:cs="Times New Roman"/>
          <w:color w:val="1E2120"/>
          <w:sz w:val="27"/>
          <w:szCs w:val="27"/>
          <w:lang w:eastAsia="ru-RU"/>
        </w:rPr>
        <w:t xml:space="preserve"> России №287 от 31 мая 2021 года и ФГОС СОО, утвержденного Приказом </w:t>
      </w:r>
      <w:proofErr w:type="spellStart"/>
      <w:r w:rsidRPr="006E488A">
        <w:rPr>
          <w:rFonts w:ascii="Times New Roman" w:eastAsia="Times New Roman" w:hAnsi="Times New Roman" w:cs="Times New Roman"/>
          <w:color w:val="1E2120"/>
          <w:sz w:val="27"/>
          <w:szCs w:val="27"/>
          <w:lang w:eastAsia="ru-RU"/>
        </w:rPr>
        <w:t>Минобрнауки</w:t>
      </w:r>
      <w:proofErr w:type="spellEnd"/>
      <w:r w:rsidRPr="006E488A">
        <w:rPr>
          <w:rFonts w:ascii="Times New Roman" w:eastAsia="Times New Roman" w:hAnsi="Times New Roman" w:cs="Times New Roman"/>
          <w:color w:val="1E2120"/>
          <w:sz w:val="27"/>
          <w:szCs w:val="27"/>
          <w:lang w:eastAsia="ru-RU"/>
        </w:rPr>
        <w:t xml:space="preserve"> России №413 от 17.05.2012г в редакции от 11.12.2020 года; Трудовым кодексом Российской Федерации, с учетом норм СП 2.4.3648-20 «Санитарно-эпидемиологические требования к организациям воспитания и обучения, отдыха и оздоровления детей и молодежи» и нормативных актов, регулирующих трудовые отношения между работником и работодателем.</w:t>
      </w:r>
      <w:r w:rsidRPr="006E488A">
        <w:rPr>
          <w:rFonts w:ascii="Times New Roman" w:eastAsia="Times New Roman" w:hAnsi="Times New Roman" w:cs="Times New Roman"/>
          <w:color w:val="1E2120"/>
          <w:sz w:val="27"/>
          <w:szCs w:val="27"/>
          <w:lang w:eastAsia="ru-RU"/>
        </w:rPr>
        <w:br/>
        <w:t xml:space="preserve">1.2. Данная должностная инструкция по </w:t>
      </w:r>
      <w:proofErr w:type="spellStart"/>
      <w:r w:rsidRPr="006E488A">
        <w:rPr>
          <w:rFonts w:ascii="Times New Roman" w:eastAsia="Times New Roman" w:hAnsi="Times New Roman" w:cs="Times New Roman"/>
          <w:color w:val="1E2120"/>
          <w:sz w:val="27"/>
          <w:szCs w:val="27"/>
          <w:lang w:eastAsia="ru-RU"/>
        </w:rPr>
        <w:t>профстандарту</w:t>
      </w:r>
      <w:proofErr w:type="spellEnd"/>
      <w:r w:rsidRPr="006E488A">
        <w:rPr>
          <w:rFonts w:ascii="Times New Roman" w:eastAsia="Times New Roman" w:hAnsi="Times New Roman" w:cs="Times New Roman"/>
          <w:color w:val="1E2120"/>
          <w:sz w:val="27"/>
          <w:szCs w:val="27"/>
          <w:lang w:eastAsia="ru-RU"/>
        </w:rPr>
        <w:t xml:space="preserve"> определяет перечень трудовых функций учителя физики в школе, должностные обязанности, а также права, ответственность и взаимоотношения по должности в коллективе образовательного учреждения.</w:t>
      </w:r>
      <w:r w:rsidRPr="006E488A">
        <w:rPr>
          <w:rFonts w:ascii="Times New Roman" w:eastAsia="Times New Roman" w:hAnsi="Times New Roman" w:cs="Times New Roman"/>
          <w:color w:val="1E2120"/>
          <w:sz w:val="27"/>
          <w:szCs w:val="27"/>
          <w:lang w:eastAsia="ru-RU"/>
        </w:rPr>
        <w:br/>
        <w:t>1.3. Учителя физики назначает и освобождает от должности директор общеобразовательной организации. На время отпуска и временной нетрудоспособности педагога его обязанности могут быть возложены на другого учителя. Временное исполнение обязанностей в данных случаях осуществляется согласно приказу директора, изданного с соблюдением требований трудового законодательства Российской Федерации.</w:t>
      </w:r>
      <w:r w:rsidRPr="006E488A">
        <w:rPr>
          <w:rFonts w:ascii="Times New Roman" w:eastAsia="Times New Roman" w:hAnsi="Times New Roman" w:cs="Times New Roman"/>
          <w:color w:val="1E2120"/>
          <w:sz w:val="27"/>
          <w:szCs w:val="27"/>
          <w:lang w:eastAsia="ru-RU"/>
        </w:rPr>
        <w:br/>
        <w:t>1.4. Учитель физики относится к категории специалистов, непосредственно подчиняется заместителю директора по учебно-воспитательной работе.</w:t>
      </w:r>
    </w:p>
    <w:p w:rsidR="006E488A" w:rsidRPr="006E488A" w:rsidRDefault="006E488A" w:rsidP="006E488A">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1.5. </w:t>
      </w:r>
      <w:ins w:id="1" w:author="Unknown">
        <w:r w:rsidRPr="006E488A">
          <w:rPr>
            <w:rFonts w:ascii="Times New Roman" w:eastAsia="Times New Roman" w:hAnsi="Times New Roman" w:cs="Times New Roman"/>
            <w:color w:val="1E2120"/>
            <w:sz w:val="27"/>
            <w:szCs w:val="27"/>
            <w:u w:val="single"/>
            <w:bdr w:val="none" w:sz="0" w:space="0" w:color="auto" w:frame="1"/>
            <w:lang w:eastAsia="ru-RU"/>
          </w:rPr>
          <w:t>На должность учителя физики принимается лицо:</w:t>
        </w:r>
      </w:ins>
    </w:p>
    <w:p w:rsidR="006E488A" w:rsidRPr="006E488A" w:rsidRDefault="006E488A" w:rsidP="006E488A">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или в области, соответствующей предмету «Физика» либо высшее образование или среднее профессиональное образование и дополнительное профессиональное образование по направлению деятельности в общеобразовательной организации;</w:t>
      </w:r>
    </w:p>
    <w:p w:rsidR="006E488A" w:rsidRPr="006E488A" w:rsidRDefault="006E488A" w:rsidP="006E488A">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с опытом или без опыта практической работы;</w:t>
      </w:r>
    </w:p>
    <w:p w:rsidR="006E488A" w:rsidRPr="006E488A" w:rsidRDefault="006E488A" w:rsidP="006E488A">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 xml:space="preserve">соответствующее требованиям, касающимся прохождения предварительного (при поступлении на работу) и периодических медицинских осмотров, </w:t>
      </w:r>
      <w:r w:rsidRPr="006E488A">
        <w:rPr>
          <w:rFonts w:ascii="Times New Roman" w:eastAsia="Times New Roman" w:hAnsi="Times New Roman" w:cs="Times New Roman"/>
          <w:color w:val="1E2120"/>
          <w:sz w:val="27"/>
          <w:szCs w:val="27"/>
          <w:lang w:eastAsia="ru-RU"/>
        </w:rPr>
        <w:lastRenderedPageBreak/>
        <w:t>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6E488A" w:rsidRPr="006E488A" w:rsidRDefault="006E488A" w:rsidP="006E488A">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6E488A" w:rsidRPr="006E488A" w:rsidRDefault="006E488A" w:rsidP="006E488A">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 xml:space="preserve">1.6. В своей педагогической деятельности учитель физики руководствуется должностной инструкцией, составленной в соответствии с </w:t>
      </w:r>
      <w:proofErr w:type="spellStart"/>
      <w:r w:rsidRPr="006E488A">
        <w:rPr>
          <w:rFonts w:ascii="Times New Roman" w:eastAsia="Times New Roman" w:hAnsi="Times New Roman" w:cs="Times New Roman"/>
          <w:color w:val="1E2120"/>
          <w:sz w:val="27"/>
          <w:szCs w:val="27"/>
          <w:lang w:eastAsia="ru-RU"/>
        </w:rPr>
        <w:t>профстандартом</w:t>
      </w:r>
      <w:proofErr w:type="spellEnd"/>
      <w:r w:rsidRPr="006E488A">
        <w:rPr>
          <w:rFonts w:ascii="Times New Roman" w:eastAsia="Times New Roman" w:hAnsi="Times New Roman" w:cs="Times New Roman"/>
          <w:color w:val="1E2120"/>
          <w:sz w:val="27"/>
          <w:szCs w:val="27"/>
          <w:lang w:eastAsia="ru-RU"/>
        </w:rPr>
        <w:t>, Конституцией и законами РФ, указами Президента, решениями Правительства Российской Федерации и органов управления образования всех уровней по вопросам, касающимся образования и воспитания школьников, а также:</w:t>
      </w:r>
    </w:p>
    <w:p w:rsidR="006E488A" w:rsidRPr="006E488A" w:rsidRDefault="006E488A" w:rsidP="006E488A">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Федеральным Законом №273 «Об образовании в Российской Федерации»;</w:t>
      </w:r>
    </w:p>
    <w:p w:rsidR="006E488A" w:rsidRPr="006E488A" w:rsidRDefault="006E488A" w:rsidP="006E488A">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административным, трудовым и хозяйственным законодательством РФ;</w:t>
      </w:r>
    </w:p>
    <w:p w:rsidR="006E488A" w:rsidRPr="006E488A" w:rsidRDefault="006E488A" w:rsidP="006E488A">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нормами СП 2.4.3648-20 «Санитарно-эпидемиологические требования к организациям воспитания и обучения, отдыха и оздоровления детей и молодежи»;</w:t>
      </w:r>
    </w:p>
    <w:p w:rsidR="006E488A" w:rsidRPr="006E488A" w:rsidRDefault="006E488A" w:rsidP="006E488A">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нормами СанПиН 1.2.3685-21 «Гигиенические нормативы и требования к обеспечению безопасности и (или) безвредности для человека факторов среды обитания»;</w:t>
      </w:r>
    </w:p>
    <w:p w:rsidR="006E488A" w:rsidRPr="006E488A" w:rsidRDefault="006E488A" w:rsidP="006E488A">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основами педагогики, психологии, физиологии и гигиены;</w:t>
      </w:r>
    </w:p>
    <w:p w:rsidR="006E488A" w:rsidRPr="006E488A" w:rsidRDefault="006E488A" w:rsidP="006E488A">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Уставом и локальными правовыми актами общеобразовательного учреждения (в том числе Правилами внутреннего трудового распорядка, приказами и распоряжениями директора);</w:t>
      </w:r>
    </w:p>
    <w:p w:rsidR="006E488A" w:rsidRPr="006E488A" w:rsidRDefault="006E488A" w:rsidP="006E488A">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требованиями ФГОС и рекомендациями по их применению в школе;</w:t>
      </w:r>
    </w:p>
    <w:p w:rsidR="006E488A" w:rsidRPr="006E488A" w:rsidRDefault="006E488A" w:rsidP="006E488A">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правилами и нормами охраны труда и пожарной безопасности;</w:t>
      </w:r>
    </w:p>
    <w:p w:rsidR="006E488A" w:rsidRPr="006E488A" w:rsidRDefault="006E488A" w:rsidP="006E488A">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трудовым договором между работником и работодателем;</w:t>
      </w:r>
    </w:p>
    <w:p w:rsidR="006E488A" w:rsidRPr="006E488A" w:rsidRDefault="006E488A" w:rsidP="006E488A">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hyperlink r:id="rId5" w:tgtFrame="_blank" w:history="1">
        <w:r w:rsidRPr="006E488A">
          <w:rPr>
            <w:rFonts w:ascii="Arial" w:eastAsia="Times New Roman" w:hAnsi="Arial" w:cs="Arial"/>
            <w:color w:val="047EB6"/>
            <w:sz w:val="27"/>
            <w:szCs w:val="27"/>
            <w:u w:val="single"/>
            <w:bdr w:val="none" w:sz="0" w:space="0" w:color="auto" w:frame="1"/>
            <w:lang w:eastAsia="ru-RU"/>
          </w:rPr>
          <w:t>инструкцией по охране труда учителя физики</w:t>
        </w:r>
      </w:hyperlink>
      <w:r w:rsidRPr="006E488A">
        <w:rPr>
          <w:rFonts w:ascii="Times New Roman" w:eastAsia="Times New Roman" w:hAnsi="Times New Roman" w:cs="Times New Roman"/>
          <w:color w:val="1E2120"/>
          <w:sz w:val="27"/>
          <w:szCs w:val="27"/>
          <w:lang w:eastAsia="ru-RU"/>
        </w:rPr>
        <w:t>;</w:t>
      </w:r>
    </w:p>
    <w:p w:rsidR="006E488A" w:rsidRPr="006E488A" w:rsidRDefault="006E488A" w:rsidP="006E488A">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Конвенцией ООН о правах ребенка.</w:t>
      </w:r>
    </w:p>
    <w:p w:rsidR="006E488A" w:rsidRPr="006E488A" w:rsidRDefault="006E488A" w:rsidP="006E488A">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1.7. </w:t>
      </w:r>
      <w:ins w:id="2" w:author="Unknown">
        <w:r w:rsidRPr="006E488A">
          <w:rPr>
            <w:rFonts w:ascii="Times New Roman" w:eastAsia="Times New Roman" w:hAnsi="Times New Roman" w:cs="Times New Roman"/>
            <w:color w:val="1E2120"/>
            <w:sz w:val="27"/>
            <w:szCs w:val="27"/>
            <w:u w:val="single"/>
            <w:bdr w:val="none" w:sz="0" w:space="0" w:color="auto" w:frame="1"/>
            <w:lang w:eastAsia="ru-RU"/>
          </w:rPr>
          <w:t>Учитель физики должен знать:</w:t>
        </w:r>
      </w:ins>
    </w:p>
    <w:p w:rsidR="006E488A" w:rsidRPr="006E488A"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приоритетные направления и перспективы развития педагогической науки и образовательной системы Российской Федерации, законы и иные нормативные правовые акты, регламентирующие образовательную деятельность в Российской Федерации, нормативные документы по вопросам обучения и воспитания детей и молодежи, законодательство о правах ребенка;</w:t>
      </w:r>
    </w:p>
    <w:p w:rsidR="006E488A" w:rsidRPr="006E488A"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lastRenderedPageBreak/>
        <w:t>требования ФГОС основного общего образования и среднего общего образования к преподаванию физики, рекомендации по внедрению Федерального государственного образовательного стандарта в общеобразовательной организации;</w:t>
      </w:r>
    </w:p>
    <w:p w:rsidR="006E488A" w:rsidRPr="006E488A"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преподаваемый предмет «Физика» в пределах требований Федеральных государственных образовательных стандартов и образовательных программ основного и среднего общего образования, его истории и места в мировой культуре и науке;</w:t>
      </w:r>
    </w:p>
    <w:p w:rsidR="006E488A" w:rsidRPr="006E488A"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современные формы и методы обучения и воспитания школьников;</w:t>
      </w:r>
    </w:p>
    <w:p w:rsidR="006E488A" w:rsidRPr="006E488A"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перспективные направления развития современной физики;</w:t>
      </w:r>
    </w:p>
    <w:p w:rsidR="006E488A" w:rsidRPr="006E488A"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историю, закономерности и принципы построения и функционирования образовательных систем, роль и место образования в жизни личности и общества;</w:t>
      </w:r>
    </w:p>
    <w:p w:rsidR="006E488A" w:rsidRPr="006E488A"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теорию и методы управления образовательными системами;</w:t>
      </w:r>
    </w:p>
    <w:p w:rsidR="006E488A" w:rsidRPr="006E488A"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 xml:space="preserve">современные педагогические технологии поликультурного, продуктивного, дифференцированного и развивающего обучения, реализации </w:t>
      </w:r>
      <w:proofErr w:type="spellStart"/>
      <w:r w:rsidRPr="006E488A">
        <w:rPr>
          <w:rFonts w:ascii="Times New Roman" w:eastAsia="Times New Roman" w:hAnsi="Times New Roman" w:cs="Times New Roman"/>
          <w:color w:val="1E2120"/>
          <w:sz w:val="27"/>
          <w:szCs w:val="27"/>
          <w:lang w:eastAsia="ru-RU"/>
        </w:rPr>
        <w:t>компетентностного</w:t>
      </w:r>
      <w:proofErr w:type="spellEnd"/>
      <w:r w:rsidRPr="006E488A">
        <w:rPr>
          <w:rFonts w:ascii="Times New Roman" w:eastAsia="Times New Roman" w:hAnsi="Times New Roman" w:cs="Times New Roman"/>
          <w:color w:val="1E2120"/>
          <w:sz w:val="27"/>
          <w:szCs w:val="27"/>
          <w:lang w:eastAsia="ru-RU"/>
        </w:rPr>
        <w:t xml:space="preserve"> подхода с учетом возрастных и индивидуальных особенностей обучающихся образовательного учреждения;</w:t>
      </w:r>
    </w:p>
    <w:p w:rsidR="006E488A" w:rsidRPr="006E488A"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методы убеждения и аргументации своей позиции, установления контактов с обучающимися разных возрастных категорий, их родителями (лицами, их заменяющими), коллегами по работе;</w:t>
      </w:r>
    </w:p>
    <w:p w:rsidR="006E488A" w:rsidRPr="006E488A"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технологии диагностики причин конфликтных ситуаций, их профилактики и разрешения;</w:t>
      </w:r>
    </w:p>
    <w:p w:rsidR="006E488A" w:rsidRPr="006E488A"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 xml:space="preserve">основные принципы </w:t>
      </w:r>
      <w:proofErr w:type="spellStart"/>
      <w:r w:rsidRPr="006E488A">
        <w:rPr>
          <w:rFonts w:ascii="Times New Roman" w:eastAsia="Times New Roman" w:hAnsi="Times New Roman" w:cs="Times New Roman"/>
          <w:color w:val="1E2120"/>
          <w:sz w:val="27"/>
          <w:szCs w:val="27"/>
          <w:lang w:eastAsia="ru-RU"/>
        </w:rPr>
        <w:t>деятельностного</w:t>
      </w:r>
      <w:proofErr w:type="spellEnd"/>
      <w:r w:rsidRPr="006E488A">
        <w:rPr>
          <w:rFonts w:ascii="Times New Roman" w:eastAsia="Times New Roman" w:hAnsi="Times New Roman" w:cs="Times New Roman"/>
          <w:color w:val="1E2120"/>
          <w:sz w:val="27"/>
          <w:szCs w:val="27"/>
          <w:lang w:eastAsia="ru-RU"/>
        </w:rPr>
        <w:t xml:space="preserve"> подхода, виды и приемы современных педагогических технологий;</w:t>
      </w:r>
    </w:p>
    <w:p w:rsidR="006E488A" w:rsidRPr="006E488A"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рабочую программу и методику обучения физики;</w:t>
      </w:r>
    </w:p>
    <w:p w:rsidR="006E488A" w:rsidRPr="006E488A"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программы и учебники по физике, отвечающие положениям Федерального государственного образовательного стандарта (ФГОС) основного общего и среднего (полного) общего образования;</w:t>
      </w:r>
    </w:p>
    <w:p w:rsidR="006E488A" w:rsidRPr="006E488A"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средства обучения, используемые учителем в процессе преподавания физики, и их дидактические возможности;</w:t>
      </w:r>
    </w:p>
    <w:p w:rsidR="006E488A" w:rsidRPr="006E488A"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требования к оснащению и оборудованию учебных кабинетов физики;</w:t>
      </w:r>
    </w:p>
    <w:p w:rsidR="006E488A" w:rsidRPr="006E488A"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основы общетеоретических дисциплин в объёме, необходимом для решения педагогических, научно-методических и организационно-управленческих задач;</w:t>
      </w:r>
    </w:p>
    <w:p w:rsidR="006E488A" w:rsidRPr="006E488A"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педагогику, психологию, возрастную физиологию, школьную гигиену;</w:t>
      </w:r>
    </w:p>
    <w:p w:rsidR="006E488A" w:rsidRPr="006E488A"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теорию и методику преподавания физики;</w:t>
      </w:r>
    </w:p>
    <w:p w:rsidR="006E488A" w:rsidRPr="006E488A"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основные закономерности возрастного развития, стадии и кризисы развития, социализации личности;</w:t>
      </w:r>
    </w:p>
    <w:p w:rsidR="006E488A" w:rsidRPr="006E488A"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законы развития личности и проявления личностных свойств, психологические законы периодизации и кризисов развития;</w:t>
      </w:r>
    </w:p>
    <w:p w:rsidR="006E488A" w:rsidRPr="006E488A"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lastRenderedPageBreak/>
        <w:t xml:space="preserve">теорию и технологии учета </w:t>
      </w:r>
      <w:proofErr w:type="gramStart"/>
      <w:r w:rsidRPr="006E488A">
        <w:rPr>
          <w:rFonts w:ascii="Times New Roman" w:eastAsia="Times New Roman" w:hAnsi="Times New Roman" w:cs="Times New Roman"/>
          <w:color w:val="1E2120"/>
          <w:sz w:val="27"/>
          <w:szCs w:val="27"/>
          <w:lang w:eastAsia="ru-RU"/>
        </w:rPr>
        <w:t>возрастных особенностей</w:t>
      </w:r>
      <w:proofErr w:type="gramEnd"/>
      <w:r w:rsidRPr="006E488A">
        <w:rPr>
          <w:rFonts w:ascii="Times New Roman" w:eastAsia="Times New Roman" w:hAnsi="Times New Roman" w:cs="Times New Roman"/>
          <w:color w:val="1E2120"/>
          <w:sz w:val="27"/>
          <w:szCs w:val="27"/>
          <w:lang w:eastAsia="ru-RU"/>
        </w:rPr>
        <w:t xml:space="preserve"> обучающихся;</w:t>
      </w:r>
    </w:p>
    <w:p w:rsidR="006E488A" w:rsidRPr="006E488A"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закономерности формирования детско-взрослых сообществ, их социально-психологических особенности и закономерности развития детских и подростковых сообществ;</w:t>
      </w:r>
    </w:p>
    <w:p w:rsidR="006E488A" w:rsidRPr="006E488A"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основные закономерности семейных отношений, позволяющие эффективно работать с родительской общественностью;</w:t>
      </w:r>
    </w:p>
    <w:p w:rsidR="006E488A" w:rsidRPr="006E488A"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социально-психологические особенности и закономерности развития детско-взрослых сообществ;</w:t>
      </w:r>
    </w:p>
    <w:p w:rsidR="006E488A" w:rsidRPr="006E488A"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 xml:space="preserve">основы </w:t>
      </w:r>
      <w:proofErr w:type="spellStart"/>
      <w:r w:rsidRPr="006E488A">
        <w:rPr>
          <w:rFonts w:ascii="Times New Roman" w:eastAsia="Times New Roman" w:hAnsi="Times New Roman" w:cs="Times New Roman"/>
          <w:color w:val="1E2120"/>
          <w:sz w:val="27"/>
          <w:szCs w:val="27"/>
          <w:lang w:eastAsia="ru-RU"/>
        </w:rPr>
        <w:t>психодидактики</w:t>
      </w:r>
      <w:proofErr w:type="spellEnd"/>
      <w:r w:rsidRPr="006E488A">
        <w:rPr>
          <w:rFonts w:ascii="Times New Roman" w:eastAsia="Times New Roman" w:hAnsi="Times New Roman" w:cs="Times New Roman"/>
          <w:color w:val="1E2120"/>
          <w:sz w:val="27"/>
          <w:szCs w:val="27"/>
          <w:lang w:eastAsia="ru-RU"/>
        </w:rPr>
        <w:t>, поликультурного образования, закономерностей поведения в социальных сетях;</w:t>
      </w:r>
    </w:p>
    <w:p w:rsidR="006E488A" w:rsidRPr="006E488A"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пути достижения образовательных результатов и способы оценки результатов обучения;</w:t>
      </w:r>
    </w:p>
    <w:p w:rsidR="006E488A" w:rsidRPr="006E488A"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основы экологии, экономики, социологии;</w:t>
      </w:r>
    </w:p>
    <w:p w:rsidR="006E488A" w:rsidRPr="006E488A"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основы работы с персональным компьютером, мультимедийным проектором, текстовыми редакторами, презентациями, электронными таблицами, электронной почтой и браузерами;</w:t>
      </w:r>
    </w:p>
    <w:p w:rsidR="006E488A" w:rsidRPr="006E488A"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правила внутреннего распорядка общеобразовательной организации, правила по охране труда и требования к безопасности образовательной среды;</w:t>
      </w:r>
    </w:p>
    <w:p w:rsidR="006E488A" w:rsidRPr="006E488A"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инструкции по охране труда и пожарной безопасности, при выполнении работ с учебным оборудованием, ЭСО, электроприборами и оргтехникой.</w:t>
      </w:r>
    </w:p>
    <w:p w:rsidR="006E488A" w:rsidRPr="006E488A" w:rsidRDefault="006E488A" w:rsidP="006E488A">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1.8. </w:t>
      </w:r>
      <w:ins w:id="3" w:author="Unknown">
        <w:r w:rsidRPr="006E488A">
          <w:rPr>
            <w:rFonts w:ascii="Times New Roman" w:eastAsia="Times New Roman" w:hAnsi="Times New Roman" w:cs="Times New Roman"/>
            <w:color w:val="1E2120"/>
            <w:sz w:val="27"/>
            <w:szCs w:val="27"/>
            <w:u w:val="single"/>
            <w:bdr w:val="none" w:sz="0" w:space="0" w:color="auto" w:frame="1"/>
            <w:lang w:eastAsia="ru-RU"/>
          </w:rPr>
          <w:t>Учитель физики должен уметь:</w:t>
        </w:r>
      </w:ins>
    </w:p>
    <w:p w:rsidR="006E488A" w:rsidRPr="006E488A"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разрабатывать рабочие программы по физике, курсу на основе примерных основных общеобразовательных программ и обеспечивать их выполнение;</w:t>
      </w:r>
    </w:p>
    <w:p w:rsidR="006E488A" w:rsidRPr="006E488A"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проводить учебные занятия по физике,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w:t>
      </w:r>
    </w:p>
    <w:p w:rsidR="006E488A" w:rsidRPr="006E488A"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планировать и осуществлять учебную деятельность в соответствии с основной общеобразовательной программой;</w:t>
      </w:r>
    </w:p>
    <w:p w:rsidR="006E488A" w:rsidRPr="006E488A"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владеть формами и методами обучения, в том числе выходящими за рамки учебных занятий: исследовательская и проектная деятельность и т.п.;</w:t>
      </w:r>
    </w:p>
    <w:p w:rsidR="006E488A" w:rsidRPr="006E488A"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объективно оценивать знания обучающихся на основе тестирования и других методов контроля в соответствии с реальными учебными возможностями детей;</w:t>
      </w:r>
    </w:p>
    <w:p w:rsidR="006E488A" w:rsidRPr="006E488A"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разрабатывать (осваивать) и применять современные психолого-педагогические технологии, основанные на знании законов развития личности и поведения в реальной и виртуальной среде;</w:t>
      </w:r>
    </w:p>
    <w:p w:rsidR="006E488A" w:rsidRPr="006E488A"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 xml:space="preserve">использовать и апробировать специальные подходы к обучению в целях включения в образовательную деятельность всех учащихся, в том числе с особыми потребностями в образовании: обучающихся, проявивших </w:t>
      </w:r>
      <w:r w:rsidRPr="006E488A">
        <w:rPr>
          <w:rFonts w:ascii="Times New Roman" w:eastAsia="Times New Roman" w:hAnsi="Times New Roman" w:cs="Times New Roman"/>
          <w:color w:val="1E2120"/>
          <w:sz w:val="27"/>
          <w:szCs w:val="27"/>
          <w:lang w:eastAsia="ru-RU"/>
        </w:rPr>
        <w:lastRenderedPageBreak/>
        <w:t>выдающиеся способности; обучающихся с ограниченными возможностями здоровья;</w:t>
      </w:r>
    </w:p>
    <w:p w:rsidR="006E488A" w:rsidRPr="006E488A"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применять современные образовательные технологии, включая информационные, а также цифровые образовательные ресурсы;</w:t>
      </w:r>
    </w:p>
    <w:p w:rsidR="006E488A" w:rsidRPr="006E488A"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организовать самостоятельную деятельность учащихся, в том числе исследовательскую и проектную;</w:t>
      </w:r>
    </w:p>
    <w:p w:rsidR="006E488A" w:rsidRPr="006E488A"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разрабатывать и реализовывать проблемное обучение, осуществлять связь обучения физике с практикой, обсуждать с учениками актуальные события современности;</w:t>
      </w:r>
    </w:p>
    <w:p w:rsidR="006E488A" w:rsidRPr="006E488A"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осуществлять контрольно-оценочную деятельность в образовательных отношениях по физике;</w:t>
      </w:r>
    </w:p>
    <w:p w:rsidR="006E488A" w:rsidRPr="006E488A"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использовать современные способы оценивания в условиях информационно-коммуникационных технологий (ведение электронных форм документации, в том числе электронного журнала);</w:t>
      </w:r>
    </w:p>
    <w:p w:rsidR="006E488A" w:rsidRPr="006E488A"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основного общего образования и среднего общего образования;</w:t>
      </w:r>
    </w:p>
    <w:p w:rsidR="006E488A" w:rsidRPr="006E488A"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владеть методами убеждения, аргументации своей позиции;</w:t>
      </w:r>
    </w:p>
    <w:p w:rsidR="006E488A" w:rsidRPr="006E488A"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 xml:space="preserve">организовывать различные виды внеурочной деятельности: конкурсы по физике, </w:t>
      </w:r>
      <w:proofErr w:type="spellStart"/>
      <w:r w:rsidRPr="006E488A">
        <w:rPr>
          <w:rFonts w:ascii="Times New Roman" w:eastAsia="Times New Roman" w:hAnsi="Times New Roman" w:cs="Times New Roman"/>
          <w:color w:val="1E2120"/>
          <w:sz w:val="27"/>
          <w:szCs w:val="27"/>
          <w:lang w:eastAsia="ru-RU"/>
        </w:rPr>
        <w:t>брейн</w:t>
      </w:r>
      <w:proofErr w:type="spellEnd"/>
      <w:r w:rsidRPr="006E488A">
        <w:rPr>
          <w:rFonts w:ascii="Times New Roman" w:eastAsia="Times New Roman" w:hAnsi="Times New Roman" w:cs="Times New Roman"/>
          <w:color w:val="1E2120"/>
          <w:sz w:val="27"/>
          <w:szCs w:val="27"/>
          <w:lang w:eastAsia="ru-RU"/>
        </w:rPr>
        <w:t>-ринги и другие внеурочные тематические мероприятия;</w:t>
      </w:r>
    </w:p>
    <w:p w:rsidR="006E488A" w:rsidRPr="006E488A"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владеть технологиями диагностики причин конфликтных ситуаций, их профилактики и разрешения;</w:t>
      </w:r>
    </w:p>
    <w:p w:rsidR="006E488A" w:rsidRPr="006E488A"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совместно с учащимися строить логические рассуждения (например, решение задачи), понимать рассуждение обучающихся;</w:t>
      </w:r>
    </w:p>
    <w:p w:rsidR="006E488A" w:rsidRPr="006E488A"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анализировать предлагаемое детьми рассуждение с результатом: подтверждение его правильности или нахождение ошибки и анализ причин ее возникновения; помощь учащимся в самостоятельной локализации ошибки, ее исправлении, в улучшении (обобщении, сокращении, более ясном изложении) своего рассуждения;</w:t>
      </w:r>
    </w:p>
    <w:p w:rsidR="006E488A" w:rsidRPr="006E488A"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поощрять выбор различных путей в решении поставленной физической задачи;</w:t>
      </w:r>
    </w:p>
    <w:p w:rsidR="006E488A" w:rsidRPr="006E488A"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решать задачи элементарной физики соответствующей ступени образования, в том числе те новые, которые возникают в ходе работы с учащимися класса, задачи олимпиад (включая новые задачи регионального этапа всероссийской олимпиады);</w:t>
      </w:r>
    </w:p>
    <w:p w:rsidR="006E488A" w:rsidRPr="006E488A"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совместно с детьми проводить анализ учебных и жизненных ситуаций, в которых можно применить знания физики;</w:t>
      </w:r>
    </w:p>
    <w:p w:rsidR="006E488A" w:rsidRPr="006E488A"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совместно с учащимися школы создавать и использовать наглядные представления физических процессов, рисуя наброски от руки на бумаге и классной доске, с помощью компьютерных инструментов на экране, строя объемные модели вручную и на компьютере (с помощью 3D-принтера);</w:t>
      </w:r>
    </w:p>
    <w:p w:rsidR="006E488A" w:rsidRPr="006E488A"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lastRenderedPageBreak/>
        <w:t>организовывать исследования - эксперимент, обнаружение закономерностей;</w:t>
      </w:r>
    </w:p>
    <w:p w:rsidR="006E488A" w:rsidRPr="006E488A"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проводить различия между точным и (или) приближенным измерением, компьютерной оценкой и др.;</w:t>
      </w:r>
    </w:p>
    <w:p w:rsidR="006E488A" w:rsidRPr="006E488A"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поддерживать баланс между самостоятельным открытием, узнаванием нового и технической тренировкой, исходя из возрастных и индивидуальных особенностей каждого ребенка, характера осваиваемого материала;</w:t>
      </w:r>
    </w:p>
    <w:p w:rsidR="006E488A" w:rsidRPr="006E488A"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использовать информационные источники, следить за последними открытиями в области физики и знакомить с ними учащихся на уроках;</w:t>
      </w:r>
    </w:p>
    <w:p w:rsidR="006E488A" w:rsidRPr="006E488A"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 xml:space="preserve">обеспечивать помощь детям, не освоившим необходимый материал (из всего курса физики), в форме предложения специальных заданий, индивидуальных консультаций (в том числе дистанционных); осуществлять пошаговый контроль выполнения соответствующих заданий, при необходимости прибегая к помощи других педагогических работников, в частности </w:t>
      </w:r>
      <w:proofErr w:type="spellStart"/>
      <w:r w:rsidRPr="006E488A">
        <w:rPr>
          <w:rFonts w:ascii="Times New Roman" w:eastAsia="Times New Roman" w:hAnsi="Times New Roman" w:cs="Times New Roman"/>
          <w:color w:val="1E2120"/>
          <w:sz w:val="27"/>
          <w:szCs w:val="27"/>
          <w:lang w:eastAsia="ru-RU"/>
        </w:rPr>
        <w:t>тьюторов</w:t>
      </w:r>
      <w:proofErr w:type="spellEnd"/>
      <w:r w:rsidRPr="006E488A">
        <w:rPr>
          <w:rFonts w:ascii="Times New Roman" w:eastAsia="Times New Roman" w:hAnsi="Times New Roman" w:cs="Times New Roman"/>
          <w:color w:val="1E2120"/>
          <w:sz w:val="27"/>
          <w:szCs w:val="27"/>
          <w:lang w:eastAsia="ru-RU"/>
        </w:rPr>
        <w:t>;</w:t>
      </w:r>
    </w:p>
    <w:p w:rsidR="006E488A" w:rsidRPr="006E488A"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обеспечивать коммуникативную и учебную "включенности" всех учащихся класса в образовательную деятельность (в частности, понимание формулировки задания, основной терминологии и общего смысла идущего в классе обсуждения);</w:t>
      </w:r>
    </w:p>
    <w:p w:rsidR="006E488A" w:rsidRPr="006E488A"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устанавливать контакты с обучающимися разного возраста и их родителями (законными представителями), другими педагогическими и иными работниками;</w:t>
      </w:r>
    </w:p>
    <w:p w:rsidR="006E488A" w:rsidRPr="006E488A"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общаться с детьми, признавать их достоинство, понимая и принимая их;</w:t>
      </w:r>
    </w:p>
    <w:p w:rsidR="006E488A" w:rsidRPr="006E488A"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управлять классом с целью вовлечения обучающихся в процесс обучения, мотивируя их учебно-познавательную деятельность;</w:t>
      </w:r>
    </w:p>
    <w:p w:rsidR="006E488A" w:rsidRPr="006E488A"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защищать достоинство и интересы учащихся, помогать детям, оказавшимся в конфликтной ситуации и/или неблагоприятных условиях;</w:t>
      </w:r>
    </w:p>
    <w:p w:rsidR="006E488A" w:rsidRPr="006E488A"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находить ценностный аспект учебного знания физики, обеспечивать его понимание обучающимися;</w:t>
      </w:r>
    </w:p>
    <w:p w:rsidR="006E488A" w:rsidRPr="006E488A"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сотрудничать с классным руководителем и другими специалистами в решении воспитательных задач;</w:t>
      </w:r>
    </w:p>
    <w:p w:rsidR="006E488A" w:rsidRPr="006E488A"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владеть профессиональной установкой на оказание помощи любому ребенку вне зависимости от его реальных учебных возможностей, особенностей в поведении, состояния психического и физического здоровья;</w:t>
      </w:r>
    </w:p>
    <w:p w:rsidR="006E488A" w:rsidRPr="006E488A"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 xml:space="preserve">владеть </w:t>
      </w:r>
      <w:proofErr w:type="spellStart"/>
      <w:r w:rsidRPr="006E488A">
        <w:rPr>
          <w:rFonts w:ascii="Times New Roman" w:eastAsia="Times New Roman" w:hAnsi="Times New Roman" w:cs="Times New Roman"/>
          <w:color w:val="1E2120"/>
          <w:sz w:val="27"/>
          <w:szCs w:val="27"/>
          <w:lang w:eastAsia="ru-RU"/>
        </w:rPr>
        <w:t>общепользовательской</w:t>
      </w:r>
      <w:proofErr w:type="spellEnd"/>
      <w:r w:rsidRPr="006E488A">
        <w:rPr>
          <w:rFonts w:ascii="Times New Roman" w:eastAsia="Times New Roman" w:hAnsi="Times New Roman" w:cs="Times New Roman"/>
          <w:color w:val="1E2120"/>
          <w:sz w:val="27"/>
          <w:szCs w:val="27"/>
          <w:lang w:eastAsia="ru-RU"/>
        </w:rPr>
        <w:t>, общепедагогической и предметно-педагогической ИКТ-компетентностями.</w:t>
      </w:r>
    </w:p>
    <w:p w:rsidR="006E488A" w:rsidRPr="006E488A"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использовать специальные коррекционные приемы обучения для детей с ограниченными возможностями здоровья;</w:t>
      </w:r>
    </w:p>
    <w:p w:rsidR="006E488A" w:rsidRPr="006E488A" w:rsidRDefault="006E488A" w:rsidP="006E488A">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 xml:space="preserve">1.9. Учитель физики должен быть ознакомлен с должностной инструкцией, разработанной с учетом </w:t>
      </w:r>
      <w:proofErr w:type="spellStart"/>
      <w:r w:rsidRPr="006E488A">
        <w:rPr>
          <w:rFonts w:ascii="Times New Roman" w:eastAsia="Times New Roman" w:hAnsi="Times New Roman" w:cs="Times New Roman"/>
          <w:color w:val="1E2120"/>
          <w:sz w:val="27"/>
          <w:szCs w:val="27"/>
          <w:lang w:eastAsia="ru-RU"/>
        </w:rPr>
        <w:t>профстандарта</w:t>
      </w:r>
      <w:proofErr w:type="spellEnd"/>
      <w:r w:rsidRPr="006E488A">
        <w:rPr>
          <w:rFonts w:ascii="Times New Roman" w:eastAsia="Times New Roman" w:hAnsi="Times New Roman" w:cs="Times New Roman"/>
          <w:color w:val="1E2120"/>
          <w:sz w:val="27"/>
          <w:szCs w:val="27"/>
          <w:lang w:eastAsia="ru-RU"/>
        </w:rPr>
        <w:t>, знать и соблюдать установленные правила и требования охраны труда и пожарной безопасности в школе, правила личной гигиены и гигиены труда в образовательной организации.</w:t>
      </w:r>
      <w:r w:rsidRPr="006E488A">
        <w:rPr>
          <w:rFonts w:ascii="Times New Roman" w:eastAsia="Times New Roman" w:hAnsi="Times New Roman" w:cs="Times New Roman"/>
          <w:color w:val="1E2120"/>
          <w:sz w:val="27"/>
          <w:szCs w:val="27"/>
          <w:lang w:eastAsia="ru-RU"/>
        </w:rPr>
        <w:br/>
        <w:t xml:space="preserve">1.10. Педагогический работник должен пройти обучение и иметь навыки </w:t>
      </w:r>
      <w:r w:rsidRPr="006E488A">
        <w:rPr>
          <w:rFonts w:ascii="Times New Roman" w:eastAsia="Times New Roman" w:hAnsi="Times New Roman" w:cs="Times New Roman"/>
          <w:color w:val="1E2120"/>
          <w:sz w:val="27"/>
          <w:szCs w:val="27"/>
          <w:lang w:eastAsia="ru-RU"/>
        </w:rPr>
        <w:lastRenderedPageBreak/>
        <w:t>оказания первой помощи пострадавшим, знать порядок действий при возникновении пожара или иной чрезвычайной ситуации и эвакуации в общеобразовательной организации.</w:t>
      </w:r>
      <w:r w:rsidRPr="006E488A">
        <w:rPr>
          <w:rFonts w:ascii="Times New Roman" w:eastAsia="Times New Roman" w:hAnsi="Times New Roman" w:cs="Times New Roman"/>
          <w:color w:val="1E2120"/>
          <w:sz w:val="27"/>
          <w:szCs w:val="27"/>
          <w:lang w:eastAsia="ru-RU"/>
        </w:rPr>
        <w:br/>
        <w:t>1.11. Учителю физики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w:t>
      </w:r>
    </w:p>
    <w:p w:rsidR="006E488A" w:rsidRPr="006E488A" w:rsidRDefault="006E488A" w:rsidP="006E488A">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6E488A">
        <w:rPr>
          <w:rFonts w:ascii="Times New Roman" w:eastAsia="Times New Roman" w:hAnsi="Times New Roman" w:cs="Times New Roman"/>
          <w:b/>
          <w:bCs/>
          <w:color w:val="1E2120"/>
          <w:sz w:val="30"/>
          <w:szCs w:val="30"/>
          <w:lang w:eastAsia="ru-RU"/>
        </w:rPr>
        <w:t>2. Трудовые функции</w:t>
      </w:r>
    </w:p>
    <w:p w:rsidR="006E488A" w:rsidRPr="006E488A" w:rsidRDefault="006E488A" w:rsidP="006E488A">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6E488A">
        <w:rPr>
          <w:rFonts w:ascii="inherit" w:eastAsia="Times New Roman" w:hAnsi="inherit" w:cs="Times New Roman"/>
          <w:i/>
          <w:iCs/>
          <w:color w:val="1E2120"/>
          <w:sz w:val="27"/>
          <w:szCs w:val="27"/>
          <w:bdr w:val="none" w:sz="0" w:space="0" w:color="auto" w:frame="1"/>
          <w:lang w:eastAsia="ru-RU"/>
        </w:rPr>
        <w:t>Основными трудовыми функциями учителя физики являются:</w:t>
      </w:r>
      <w:r w:rsidRPr="006E488A">
        <w:rPr>
          <w:rFonts w:ascii="Times New Roman" w:eastAsia="Times New Roman" w:hAnsi="Times New Roman" w:cs="Times New Roman"/>
          <w:color w:val="1E2120"/>
          <w:sz w:val="27"/>
          <w:szCs w:val="27"/>
          <w:lang w:eastAsia="ru-RU"/>
        </w:rPr>
        <w:br/>
        <w:t>2.1. </w:t>
      </w:r>
      <w:ins w:id="4" w:author="Unknown">
        <w:r w:rsidRPr="006E488A">
          <w:rPr>
            <w:rFonts w:ascii="Times New Roman" w:eastAsia="Times New Roman" w:hAnsi="Times New Roman" w:cs="Times New Roman"/>
            <w:color w:val="1E2120"/>
            <w:sz w:val="27"/>
            <w:szCs w:val="27"/>
            <w:u w:val="single"/>
            <w:bdr w:val="none" w:sz="0" w:space="0" w:color="auto" w:frame="1"/>
            <w:lang w:eastAsia="ru-RU"/>
          </w:rPr>
          <w:t xml:space="preserve">Педагогическая деятельность по проектированию и реализации </w:t>
        </w:r>
        <w:proofErr w:type="spellStart"/>
        <w:r w:rsidRPr="006E488A">
          <w:rPr>
            <w:rFonts w:ascii="Times New Roman" w:eastAsia="Times New Roman" w:hAnsi="Times New Roman" w:cs="Times New Roman"/>
            <w:color w:val="1E2120"/>
            <w:sz w:val="27"/>
            <w:szCs w:val="27"/>
            <w:u w:val="single"/>
            <w:bdr w:val="none" w:sz="0" w:space="0" w:color="auto" w:frame="1"/>
            <w:lang w:eastAsia="ru-RU"/>
          </w:rPr>
          <w:t>образовательнй</w:t>
        </w:r>
        <w:proofErr w:type="spellEnd"/>
        <w:r w:rsidRPr="006E488A">
          <w:rPr>
            <w:rFonts w:ascii="Times New Roman" w:eastAsia="Times New Roman" w:hAnsi="Times New Roman" w:cs="Times New Roman"/>
            <w:color w:val="1E2120"/>
            <w:sz w:val="27"/>
            <w:szCs w:val="27"/>
            <w:u w:val="single"/>
            <w:bdr w:val="none" w:sz="0" w:space="0" w:color="auto" w:frame="1"/>
            <w:lang w:eastAsia="ru-RU"/>
          </w:rPr>
          <w:t xml:space="preserve"> деятельности в общеобразовательном учреждении:</w:t>
        </w:r>
      </w:ins>
      <w:r w:rsidRPr="006E488A">
        <w:rPr>
          <w:rFonts w:ascii="Times New Roman" w:eastAsia="Times New Roman" w:hAnsi="Times New Roman" w:cs="Times New Roman"/>
          <w:color w:val="1E2120"/>
          <w:sz w:val="27"/>
          <w:szCs w:val="27"/>
          <w:lang w:eastAsia="ru-RU"/>
        </w:rPr>
        <w:br/>
        <w:t>2.1.1. Общепедагогическая функция. Обучение.</w:t>
      </w:r>
      <w:r w:rsidRPr="006E488A">
        <w:rPr>
          <w:rFonts w:ascii="Times New Roman" w:eastAsia="Times New Roman" w:hAnsi="Times New Roman" w:cs="Times New Roman"/>
          <w:color w:val="1E2120"/>
          <w:sz w:val="27"/>
          <w:szCs w:val="27"/>
          <w:lang w:eastAsia="ru-RU"/>
        </w:rPr>
        <w:br/>
        <w:t>2.1.2. Воспитательная деятельность.</w:t>
      </w:r>
      <w:r w:rsidRPr="006E488A">
        <w:rPr>
          <w:rFonts w:ascii="Times New Roman" w:eastAsia="Times New Roman" w:hAnsi="Times New Roman" w:cs="Times New Roman"/>
          <w:color w:val="1E2120"/>
          <w:sz w:val="27"/>
          <w:szCs w:val="27"/>
          <w:lang w:eastAsia="ru-RU"/>
        </w:rPr>
        <w:br/>
        <w:t>2.1.3. Развивающая деятельность.</w:t>
      </w:r>
      <w:r w:rsidRPr="006E488A">
        <w:rPr>
          <w:rFonts w:ascii="Times New Roman" w:eastAsia="Times New Roman" w:hAnsi="Times New Roman" w:cs="Times New Roman"/>
          <w:color w:val="1E2120"/>
          <w:sz w:val="27"/>
          <w:szCs w:val="27"/>
          <w:lang w:eastAsia="ru-RU"/>
        </w:rPr>
        <w:br/>
        <w:t>2.2. </w:t>
      </w:r>
      <w:ins w:id="5" w:author="Unknown">
        <w:r w:rsidRPr="006E488A">
          <w:rPr>
            <w:rFonts w:ascii="Times New Roman" w:eastAsia="Times New Roman" w:hAnsi="Times New Roman" w:cs="Times New Roman"/>
            <w:color w:val="1E2120"/>
            <w:sz w:val="27"/>
            <w:szCs w:val="27"/>
            <w:u w:val="single"/>
            <w:bdr w:val="none" w:sz="0" w:space="0" w:color="auto" w:frame="1"/>
            <w:lang w:eastAsia="ru-RU"/>
          </w:rPr>
          <w:t>Педагогическая деятельность по проектированию и реализации основных общеобразовательных программ:</w:t>
        </w:r>
      </w:ins>
      <w:r w:rsidRPr="006E488A">
        <w:rPr>
          <w:rFonts w:ascii="Times New Roman" w:eastAsia="Times New Roman" w:hAnsi="Times New Roman" w:cs="Times New Roman"/>
          <w:color w:val="1E2120"/>
          <w:sz w:val="27"/>
          <w:szCs w:val="27"/>
          <w:lang w:eastAsia="ru-RU"/>
        </w:rPr>
        <w:br/>
        <w:t>2.2.1. Педагогическая деятельность по реализации программ основного и среднего общего образования.</w:t>
      </w:r>
      <w:r w:rsidRPr="006E488A">
        <w:rPr>
          <w:rFonts w:ascii="Times New Roman" w:eastAsia="Times New Roman" w:hAnsi="Times New Roman" w:cs="Times New Roman"/>
          <w:color w:val="1E2120"/>
          <w:sz w:val="27"/>
          <w:szCs w:val="27"/>
          <w:lang w:eastAsia="ru-RU"/>
        </w:rPr>
        <w:br/>
        <w:t>2.2.2. Предметное обучение. Физика.</w:t>
      </w:r>
    </w:p>
    <w:p w:rsidR="006E488A" w:rsidRPr="006E488A" w:rsidRDefault="006E488A" w:rsidP="006E488A">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6E488A">
        <w:rPr>
          <w:rFonts w:ascii="Times New Roman" w:eastAsia="Times New Roman" w:hAnsi="Times New Roman" w:cs="Times New Roman"/>
          <w:b/>
          <w:bCs/>
          <w:color w:val="1E2120"/>
          <w:sz w:val="30"/>
          <w:szCs w:val="30"/>
          <w:lang w:eastAsia="ru-RU"/>
        </w:rPr>
        <w:t>3. Должностные обязанности</w:t>
      </w:r>
    </w:p>
    <w:p w:rsidR="006E488A" w:rsidRPr="006E488A" w:rsidRDefault="006E488A" w:rsidP="006E488A">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6E488A">
        <w:rPr>
          <w:rFonts w:ascii="inherit" w:eastAsia="Times New Roman" w:hAnsi="inherit" w:cs="Times New Roman"/>
          <w:i/>
          <w:iCs/>
          <w:color w:val="1E2120"/>
          <w:sz w:val="27"/>
          <w:szCs w:val="27"/>
          <w:bdr w:val="none" w:sz="0" w:space="0" w:color="auto" w:frame="1"/>
          <w:lang w:eastAsia="ru-RU"/>
        </w:rPr>
        <w:t>Учитель физики выполняет следующие должностные обязанности:</w:t>
      </w:r>
      <w:r w:rsidRPr="006E488A">
        <w:rPr>
          <w:rFonts w:ascii="Times New Roman" w:eastAsia="Times New Roman" w:hAnsi="Times New Roman" w:cs="Times New Roman"/>
          <w:color w:val="1E2120"/>
          <w:sz w:val="27"/>
          <w:szCs w:val="27"/>
          <w:lang w:eastAsia="ru-RU"/>
        </w:rPr>
        <w:br/>
        <w:t>3.1. </w:t>
      </w:r>
      <w:ins w:id="6" w:author="Unknown">
        <w:r w:rsidRPr="006E488A">
          <w:rPr>
            <w:rFonts w:ascii="Times New Roman" w:eastAsia="Times New Roman" w:hAnsi="Times New Roman" w:cs="Times New Roman"/>
            <w:color w:val="1E2120"/>
            <w:sz w:val="27"/>
            <w:szCs w:val="27"/>
            <w:u w:val="single"/>
            <w:bdr w:val="none" w:sz="0" w:space="0" w:color="auto" w:frame="1"/>
            <w:lang w:eastAsia="ru-RU"/>
          </w:rPr>
          <w:t>В рамках трудовой общепедагогической функции обучения:</w:t>
        </w:r>
      </w:ins>
    </w:p>
    <w:p w:rsidR="006E488A" w:rsidRPr="006E488A" w:rsidRDefault="006E488A" w:rsidP="006E488A">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осуществляет профессиональную деятельность в соответствии с требованиями Федеральных государственных образовательных стандартов (ФГОС) основного общего и среднего общего образования;</w:t>
      </w:r>
    </w:p>
    <w:p w:rsidR="006E488A" w:rsidRPr="006E488A" w:rsidRDefault="006E488A" w:rsidP="006E488A">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разрабатывает и реализует программы по физике в рамках основных общеобразовательных программ;</w:t>
      </w:r>
    </w:p>
    <w:p w:rsidR="006E488A" w:rsidRPr="006E488A" w:rsidRDefault="006E488A" w:rsidP="006E488A">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участвует в разработке и реализации программы развития общеобразовательной организации в целях создания безопасной и комфортной образовательной среды;</w:t>
      </w:r>
    </w:p>
    <w:p w:rsidR="006E488A" w:rsidRPr="006E488A" w:rsidRDefault="006E488A" w:rsidP="006E488A">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осуществляет планирование и проведение учебных занятий по физике;</w:t>
      </w:r>
    </w:p>
    <w:p w:rsidR="006E488A" w:rsidRPr="006E488A" w:rsidRDefault="006E488A" w:rsidP="006E488A">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проводит систематический анализ эффективности уроков и подходов к обучению;</w:t>
      </w:r>
    </w:p>
    <w:p w:rsidR="006E488A" w:rsidRPr="006E488A" w:rsidRDefault="006E488A" w:rsidP="006E488A">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lastRenderedPageBreak/>
        <w:t>осуществляет организацию, контроль и оценку учебных достижений, текущих и итоговых результатов освоения основной образовательной программы по физике учащимися школы;</w:t>
      </w:r>
    </w:p>
    <w:p w:rsidR="006E488A" w:rsidRPr="006E488A" w:rsidRDefault="006E488A" w:rsidP="006E488A">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формирует универсальные учебные действия;</w:t>
      </w:r>
    </w:p>
    <w:p w:rsidR="006E488A" w:rsidRPr="006E488A" w:rsidRDefault="006E488A" w:rsidP="006E488A">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формирует навыки, связанные с информационно-коммуникационными технологиями (ИКТ);</w:t>
      </w:r>
    </w:p>
    <w:p w:rsidR="006E488A" w:rsidRPr="006E488A" w:rsidRDefault="006E488A" w:rsidP="006E488A">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формирует у детей мотивацию к обучению;</w:t>
      </w:r>
    </w:p>
    <w:p w:rsidR="006E488A" w:rsidRPr="006E488A" w:rsidRDefault="006E488A" w:rsidP="006E488A">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 xml:space="preserve">осуществляет объективную оценку знаний и </w:t>
      </w:r>
      <w:proofErr w:type="gramStart"/>
      <w:r w:rsidRPr="006E488A">
        <w:rPr>
          <w:rFonts w:ascii="Times New Roman" w:eastAsia="Times New Roman" w:hAnsi="Times New Roman" w:cs="Times New Roman"/>
          <w:color w:val="1E2120"/>
          <w:sz w:val="27"/>
          <w:szCs w:val="27"/>
          <w:lang w:eastAsia="ru-RU"/>
        </w:rPr>
        <w:t>умений</w:t>
      </w:r>
      <w:proofErr w:type="gramEnd"/>
      <w:r w:rsidRPr="006E488A">
        <w:rPr>
          <w:rFonts w:ascii="Times New Roman" w:eastAsia="Times New Roman" w:hAnsi="Times New Roman" w:cs="Times New Roman"/>
          <w:color w:val="1E2120"/>
          <w:sz w:val="27"/>
          <w:szCs w:val="27"/>
          <w:lang w:eastAsia="ru-RU"/>
        </w:rPr>
        <w:t xml:space="preserve"> обучающихся на основе тестирования и других методов контроля в соответствии с реальными учебными возможностями школьников, применяя при этом компьютерные технологии, в том числе текстовые редакторы и электронные таблицы.</w:t>
      </w:r>
    </w:p>
    <w:p w:rsidR="006E488A" w:rsidRPr="006E488A" w:rsidRDefault="006E488A" w:rsidP="006E488A">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3.2. </w:t>
      </w:r>
      <w:ins w:id="7" w:author="Unknown">
        <w:r w:rsidRPr="006E488A">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воспитательной деятельности:</w:t>
        </w:r>
      </w:ins>
    </w:p>
    <w:p w:rsidR="006E488A" w:rsidRPr="006E488A" w:rsidRDefault="006E488A" w:rsidP="006E488A">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осуществляет регулирование поведения школьников для обеспечения безопасной образовательной среды на уроках физики, поддерживает режим посещения уроков физики, уважая человеческое достоинство, честь и репутацию учащихся;</w:t>
      </w:r>
    </w:p>
    <w:p w:rsidR="006E488A" w:rsidRPr="006E488A" w:rsidRDefault="006E488A" w:rsidP="006E488A">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реализует современные, в том числе интерактивные, формы и методы воспитательной работы, используя их как на уроке физики, так и во внеурочной деятельности;</w:t>
      </w:r>
    </w:p>
    <w:p w:rsidR="006E488A" w:rsidRPr="006E488A" w:rsidRDefault="006E488A" w:rsidP="006E488A">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ставит воспитательные цели, способствующие развитию учащихся, независимо от их способностей и характера;</w:t>
      </w:r>
    </w:p>
    <w:p w:rsidR="006E488A" w:rsidRPr="006E488A" w:rsidRDefault="006E488A" w:rsidP="006E488A">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контролирует выполнение учениками правил поведения в учебном кабинете физики в соответствии с Уставом школы и Правил внутреннего распорядка общеобразовательной организации;</w:t>
      </w:r>
    </w:p>
    <w:p w:rsidR="006E488A" w:rsidRPr="006E488A" w:rsidRDefault="006E488A" w:rsidP="006E488A">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способствует реализации воспитательных возможностей различных видов деятельности ребенка (учебной, исследовательской, проектной);</w:t>
      </w:r>
    </w:p>
    <w:p w:rsidR="006E488A" w:rsidRPr="006E488A" w:rsidRDefault="006E488A" w:rsidP="006E488A">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способствует развитию у учащихся познавательной активности, самостоятельности, инициативы, формированию гражданской позиции, способности к труду и жизни в условиях современного мира, культуры здорового и безопасного образа жизни.</w:t>
      </w:r>
    </w:p>
    <w:p w:rsidR="006E488A" w:rsidRPr="006E488A" w:rsidRDefault="006E488A" w:rsidP="006E488A">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3.3. </w:t>
      </w:r>
      <w:ins w:id="8" w:author="Unknown">
        <w:r w:rsidRPr="006E488A">
          <w:rPr>
            <w:rFonts w:ascii="Times New Roman" w:eastAsia="Times New Roman" w:hAnsi="Times New Roman" w:cs="Times New Roman"/>
            <w:color w:val="1E2120"/>
            <w:sz w:val="27"/>
            <w:szCs w:val="27"/>
            <w:u w:val="single"/>
            <w:bdr w:val="none" w:sz="0" w:space="0" w:color="auto" w:frame="1"/>
            <w:lang w:eastAsia="ru-RU"/>
          </w:rPr>
          <w:t>В рамках трудовой функции развивающей деятельности:</w:t>
        </w:r>
      </w:ins>
    </w:p>
    <w:p w:rsidR="006E488A" w:rsidRPr="006E488A" w:rsidRDefault="006E488A" w:rsidP="006E488A">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осуществляет проектирование психологически безопасной и комфортной образовательной среды на уроках физики;</w:t>
      </w:r>
    </w:p>
    <w:p w:rsidR="006E488A" w:rsidRPr="006E488A" w:rsidRDefault="006E488A" w:rsidP="006E488A">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развивает у учащихся познавательную активность, самостоятельность, инициативу, способности к исследованию и проектированию в условиях современного мира.</w:t>
      </w:r>
    </w:p>
    <w:p w:rsidR="006E488A" w:rsidRPr="006E488A" w:rsidRDefault="006E488A" w:rsidP="006E488A">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осваивает и применяет в работе психолого-педагогические технологии (в том числе инклюзивные), необходимые для адресной работы с различными контингентами школьников: одаренные и социально уязвимые дети, дети, попавшие в трудные жизненные ситуации, дети-мигранты и дети-сироты, дети с особыми образовательными потребностями (</w:t>
      </w:r>
      <w:proofErr w:type="spellStart"/>
      <w:r w:rsidRPr="006E488A">
        <w:rPr>
          <w:rFonts w:ascii="Times New Roman" w:eastAsia="Times New Roman" w:hAnsi="Times New Roman" w:cs="Times New Roman"/>
          <w:color w:val="1E2120"/>
          <w:sz w:val="27"/>
          <w:szCs w:val="27"/>
          <w:lang w:eastAsia="ru-RU"/>
        </w:rPr>
        <w:t>аутисты</w:t>
      </w:r>
      <w:proofErr w:type="spellEnd"/>
      <w:r w:rsidRPr="006E488A">
        <w:rPr>
          <w:rFonts w:ascii="Times New Roman" w:eastAsia="Times New Roman" w:hAnsi="Times New Roman" w:cs="Times New Roman"/>
          <w:color w:val="1E2120"/>
          <w:sz w:val="27"/>
          <w:szCs w:val="27"/>
          <w:lang w:eastAsia="ru-RU"/>
        </w:rPr>
        <w:t xml:space="preserve">, с синдромом дефицита </w:t>
      </w:r>
      <w:r w:rsidRPr="006E488A">
        <w:rPr>
          <w:rFonts w:ascii="Times New Roman" w:eastAsia="Times New Roman" w:hAnsi="Times New Roman" w:cs="Times New Roman"/>
          <w:color w:val="1E2120"/>
          <w:sz w:val="27"/>
          <w:szCs w:val="27"/>
          <w:lang w:eastAsia="ru-RU"/>
        </w:rPr>
        <w:lastRenderedPageBreak/>
        <w:t xml:space="preserve">внимания и </w:t>
      </w:r>
      <w:proofErr w:type="spellStart"/>
      <w:proofErr w:type="gramStart"/>
      <w:r w:rsidRPr="006E488A">
        <w:rPr>
          <w:rFonts w:ascii="Times New Roman" w:eastAsia="Times New Roman" w:hAnsi="Times New Roman" w:cs="Times New Roman"/>
          <w:color w:val="1E2120"/>
          <w:sz w:val="27"/>
          <w:szCs w:val="27"/>
          <w:lang w:eastAsia="ru-RU"/>
        </w:rPr>
        <w:t>гиперактивностью</w:t>
      </w:r>
      <w:proofErr w:type="spellEnd"/>
      <w:proofErr w:type="gramEnd"/>
      <w:r w:rsidRPr="006E488A">
        <w:rPr>
          <w:rFonts w:ascii="Times New Roman" w:eastAsia="Times New Roman" w:hAnsi="Times New Roman" w:cs="Times New Roman"/>
          <w:color w:val="1E2120"/>
          <w:sz w:val="27"/>
          <w:szCs w:val="27"/>
          <w:lang w:eastAsia="ru-RU"/>
        </w:rPr>
        <w:t xml:space="preserve"> и др.), дети с ограниченными возможностями здоровья и девиациями поведения, дети с зависимостью;</w:t>
      </w:r>
    </w:p>
    <w:p w:rsidR="006E488A" w:rsidRPr="006E488A" w:rsidRDefault="006E488A" w:rsidP="006E488A">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оказывает адресную помощь обучающимся общеобразовательной организации;</w:t>
      </w:r>
    </w:p>
    <w:p w:rsidR="006E488A" w:rsidRPr="006E488A" w:rsidRDefault="006E488A" w:rsidP="006E488A">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как учитель-предметник участвует в психолого-медико-педагогических консилиумах;</w:t>
      </w:r>
    </w:p>
    <w:p w:rsidR="006E488A" w:rsidRPr="006E488A" w:rsidRDefault="006E488A" w:rsidP="006E488A">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разрабатывает и реализует индивидуальные учебные планы (программы) по физике в рамках индивидуальных программ развития ребенка;</w:t>
      </w:r>
    </w:p>
    <w:p w:rsidR="006E488A" w:rsidRPr="006E488A" w:rsidRDefault="006E488A" w:rsidP="006E488A">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формирует и реализует программы развития универсальных учебных действий, образцов и ценностей социального поведения, навыков поведения в мире виртуальной реальности и социальных сетях, формирование толерантности и позитивных образцов поликультурного общения.</w:t>
      </w:r>
    </w:p>
    <w:p w:rsidR="006E488A" w:rsidRPr="006E488A" w:rsidRDefault="006E488A" w:rsidP="006E488A">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3.4. </w:t>
      </w:r>
      <w:ins w:id="9" w:author="Unknown">
        <w:r w:rsidRPr="006E488A">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педагогической деятельности по реализации программ основного и среднего общего образования:</w:t>
        </w:r>
      </w:ins>
    </w:p>
    <w:p w:rsidR="006E488A" w:rsidRPr="006E488A" w:rsidRDefault="006E488A" w:rsidP="006E488A">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формирует у учащихся общекультурную компетенцию и понимание места физики в общей картине мира;</w:t>
      </w:r>
    </w:p>
    <w:p w:rsidR="006E488A" w:rsidRPr="006E488A" w:rsidRDefault="006E488A" w:rsidP="006E488A">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 xml:space="preserve">определяет на основе </w:t>
      </w:r>
      <w:proofErr w:type="gramStart"/>
      <w:r w:rsidRPr="006E488A">
        <w:rPr>
          <w:rFonts w:ascii="Times New Roman" w:eastAsia="Times New Roman" w:hAnsi="Times New Roman" w:cs="Times New Roman"/>
          <w:color w:val="1E2120"/>
          <w:sz w:val="27"/>
          <w:szCs w:val="27"/>
          <w:lang w:eastAsia="ru-RU"/>
        </w:rPr>
        <w:t>анализа учебной деятельности</w:t>
      </w:r>
      <w:proofErr w:type="gramEnd"/>
      <w:r w:rsidRPr="006E488A">
        <w:rPr>
          <w:rFonts w:ascii="Times New Roman" w:eastAsia="Times New Roman" w:hAnsi="Times New Roman" w:cs="Times New Roman"/>
          <w:color w:val="1E2120"/>
          <w:sz w:val="27"/>
          <w:szCs w:val="27"/>
          <w:lang w:eastAsia="ru-RU"/>
        </w:rPr>
        <w:t xml:space="preserve"> обучающегося оптимальные способы его обучения и развития;</w:t>
      </w:r>
    </w:p>
    <w:p w:rsidR="006E488A" w:rsidRPr="006E488A" w:rsidRDefault="006E488A" w:rsidP="006E488A">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определяет совместно с учеником, его родителями (законными представителями) и другими участниками образовательных отношений зоны его ближайшего развития, разрабатывает и реализует (при необходимости) индивидуальный образовательный маршрут по дисциплине «Физика»;</w:t>
      </w:r>
    </w:p>
    <w:p w:rsidR="006E488A" w:rsidRPr="006E488A" w:rsidRDefault="006E488A" w:rsidP="006E488A">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 xml:space="preserve">планирует специализированную образовательную деятельность для класса и/или </w:t>
      </w:r>
      <w:proofErr w:type="gramStart"/>
      <w:r w:rsidRPr="006E488A">
        <w:rPr>
          <w:rFonts w:ascii="Times New Roman" w:eastAsia="Times New Roman" w:hAnsi="Times New Roman" w:cs="Times New Roman"/>
          <w:color w:val="1E2120"/>
          <w:sz w:val="27"/>
          <w:szCs w:val="27"/>
          <w:lang w:eastAsia="ru-RU"/>
        </w:rPr>
        <w:t>отдельных контингентов</w:t>
      </w:r>
      <w:proofErr w:type="gramEnd"/>
      <w:r w:rsidRPr="006E488A">
        <w:rPr>
          <w:rFonts w:ascii="Times New Roman" w:eastAsia="Times New Roman" w:hAnsi="Times New Roman" w:cs="Times New Roman"/>
          <w:color w:val="1E2120"/>
          <w:sz w:val="27"/>
          <w:szCs w:val="27"/>
          <w:lang w:eastAsia="ru-RU"/>
        </w:rPr>
        <w:t xml:space="preserve"> учащихся с выдающимися способностями в области физики и/или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 уточняет и модифицирует планирование;</w:t>
      </w:r>
    </w:p>
    <w:p w:rsidR="006E488A" w:rsidRPr="006E488A" w:rsidRDefault="006E488A" w:rsidP="006E488A">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использует совместно со школьниками иноязычные источники информации и инструменты перевода;</w:t>
      </w:r>
    </w:p>
    <w:p w:rsidR="006E488A" w:rsidRPr="006E488A" w:rsidRDefault="006E488A" w:rsidP="006E488A">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осуществляет организацию олимпиад, турниров, конференций и конкурсов по физике в школе, иных внеурочных предметных мероприятий.</w:t>
      </w:r>
    </w:p>
    <w:p w:rsidR="006E488A" w:rsidRPr="006E488A" w:rsidRDefault="006E488A" w:rsidP="006E488A">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3.5. </w:t>
      </w:r>
      <w:ins w:id="10" w:author="Unknown">
        <w:r w:rsidRPr="006E488A">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обучения предмету «Физика»:</w:t>
        </w:r>
      </w:ins>
    </w:p>
    <w:p w:rsidR="006E488A" w:rsidRPr="006E488A" w:rsidRDefault="006E488A" w:rsidP="006E488A">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формирует конкретные знания, умения и навыки в области физики;</w:t>
      </w:r>
    </w:p>
    <w:p w:rsidR="006E488A" w:rsidRPr="006E488A" w:rsidRDefault="006E488A" w:rsidP="006E488A">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формирует образовательную среду, содействующую развитию способностей в области физики каждого ребенка и реализующую принципы современной педагогики;</w:t>
      </w:r>
    </w:p>
    <w:p w:rsidR="006E488A" w:rsidRPr="006E488A" w:rsidRDefault="006E488A" w:rsidP="006E488A">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содействует развитию инициативы обучающихся по использованию физики;</w:t>
      </w:r>
    </w:p>
    <w:p w:rsidR="006E488A" w:rsidRPr="006E488A" w:rsidRDefault="006E488A" w:rsidP="006E488A">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осуществляет профессиональное использование элементов информационной образовательной среды с учетом возможностей применения новых элементов такой среды, отсутствующих в общеобразовательной организации;</w:t>
      </w:r>
    </w:p>
    <w:p w:rsidR="006E488A" w:rsidRPr="006E488A" w:rsidRDefault="006E488A" w:rsidP="006E488A">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lastRenderedPageBreak/>
        <w:t>формирует способности учащихся к логическому рассуждению, развивает умения пользоваться заданной формулой;</w:t>
      </w:r>
    </w:p>
    <w:p w:rsidR="006E488A" w:rsidRPr="006E488A" w:rsidRDefault="006E488A" w:rsidP="006E488A">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формирует материальную и информационную образовательную среду, содействующую развитию способностей каждого ребенка в области физики и реализующей принципы современной педагогики в школе;</w:t>
      </w:r>
    </w:p>
    <w:p w:rsidR="006E488A" w:rsidRPr="006E488A" w:rsidRDefault="006E488A" w:rsidP="006E488A">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формирует у обучающихся умения применять средства информационно-коммуникационных технологий в решении физической задачи там, где это эффективно;</w:t>
      </w:r>
    </w:p>
    <w:p w:rsidR="006E488A" w:rsidRPr="006E488A" w:rsidRDefault="006E488A" w:rsidP="006E488A">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содействует формированию и развитию способностей преодолевать интеллектуальные трудности, решать принципиально новые задачи по физике, проявлять уважение к интеллектуальному труду и его результатам.</w:t>
      </w:r>
    </w:p>
    <w:p w:rsidR="006E488A" w:rsidRPr="006E488A" w:rsidRDefault="006E488A" w:rsidP="006E488A">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использует в работе с детьми информационные ресурсы, в том числе ресурсы дистанционного обучения, осуществляет помощь детям в освоении и самостоятельном использовании этих ресурсов;</w:t>
      </w:r>
    </w:p>
    <w:p w:rsidR="006E488A" w:rsidRPr="006E488A" w:rsidRDefault="006E488A" w:rsidP="006E488A">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содействует в подготовке обучающихся к участию в олимпиадах по физике, конкурсах, исследовательских проектах и ученических конференциях;</w:t>
      </w:r>
    </w:p>
    <w:p w:rsidR="006E488A" w:rsidRPr="006E488A" w:rsidRDefault="006E488A" w:rsidP="006E488A">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формирует и поддерживает высокую мотивацию, развивает способности обучающихся к занятиям физикой, ведет кружки, факультативные и элективные курсы для желающих и эффективно работающих в них учащихся школы;</w:t>
      </w:r>
    </w:p>
    <w:p w:rsidR="006E488A" w:rsidRPr="006E488A" w:rsidRDefault="006E488A" w:rsidP="006E488A">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предоставляет информацию о дополнительном образовании, возможности углубленного изучения физики в других образовательных и иных организациях, в том числе с применением дистанционных образовательных технологий;</w:t>
      </w:r>
    </w:p>
    <w:p w:rsidR="006E488A" w:rsidRPr="006E488A" w:rsidRDefault="006E488A" w:rsidP="006E488A">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консультирует обучающихся по выбору профессий и специальностей, где особо необходимы знания физики и астрономии;</w:t>
      </w:r>
    </w:p>
    <w:p w:rsidR="006E488A" w:rsidRPr="006E488A" w:rsidRDefault="006E488A" w:rsidP="006E488A">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содействует формированию у обучающихся школы позитивных эмоций от деятельности в области физики;</w:t>
      </w:r>
    </w:p>
    <w:p w:rsidR="006E488A" w:rsidRPr="006E488A" w:rsidRDefault="006E488A" w:rsidP="006E488A">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формирует позитивное отношение со стороны всех обучающихся к интеллектуальным достижениям одноклассников независимо от абсолютного уровня этого достижения;</w:t>
      </w:r>
    </w:p>
    <w:p w:rsidR="006E488A" w:rsidRPr="006E488A" w:rsidRDefault="006E488A" w:rsidP="006E488A">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формирует представления обучающихся о полезности знаний физики вне зависимости от избранной профессии или специальности;</w:t>
      </w:r>
    </w:p>
    <w:p w:rsidR="006E488A" w:rsidRPr="006E488A" w:rsidRDefault="006E488A" w:rsidP="006E488A">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ведет диалог с учащимися или группой обучающихся в процессе нахождения решения задачи по теме урока физики, подтверждает правильность суждений;</w:t>
      </w:r>
    </w:p>
    <w:p w:rsidR="006E488A" w:rsidRPr="006E488A" w:rsidRDefault="006E488A" w:rsidP="006E488A">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 xml:space="preserve">сотрудничает с другими учителями-предметниками, осуществляет </w:t>
      </w:r>
      <w:proofErr w:type="spellStart"/>
      <w:r w:rsidRPr="006E488A">
        <w:rPr>
          <w:rFonts w:ascii="Times New Roman" w:eastAsia="Times New Roman" w:hAnsi="Times New Roman" w:cs="Times New Roman"/>
          <w:color w:val="1E2120"/>
          <w:sz w:val="27"/>
          <w:szCs w:val="27"/>
          <w:lang w:eastAsia="ru-RU"/>
        </w:rPr>
        <w:t>межпредметные</w:t>
      </w:r>
      <w:proofErr w:type="spellEnd"/>
      <w:r w:rsidRPr="006E488A">
        <w:rPr>
          <w:rFonts w:ascii="Times New Roman" w:eastAsia="Times New Roman" w:hAnsi="Times New Roman" w:cs="Times New Roman"/>
          <w:color w:val="1E2120"/>
          <w:sz w:val="27"/>
          <w:szCs w:val="27"/>
          <w:lang w:eastAsia="ru-RU"/>
        </w:rPr>
        <w:t xml:space="preserve"> связи в процессе преподавания физики.</w:t>
      </w:r>
    </w:p>
    <w:p w:rsidR="006E488A" w:rsidRPr="006E488A" w:rsidRDefault="006E488A" w:rsidP="006E488A">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 xml:space="preserve">3.6. Осуществляет образовательную деятельность, ориентированную на достижение планируемых результатов освоения обучающимися учебного предмета в соответствии с программой, на развитие личности и ее способностей, удовлетворение образовательных потребностей и интересов, на самореализацию </w:t>
      </w:r>
      <w:r w:rsidRPr="006E488A">
        <w:rPr>
          <w:rFonts w:ascii="Times New Roman" w:eastAsia="Times New Roman" w:hAnsi="Times New Roman" w:cs="Times New Roman"/>
          <w:color w:val="1E2120"/>
          <w:sz w:val="27"/>
          <w:szCs w:val="27"/>
          <w:lang w:eastAsia="ru-RU"/>
        </w:rPr>
        <w:lastRenderedPageBreak/>
        <w:t>и формирование самостоятельности и самосовершенствования.</w:t>
      </w:r>
      <w:r w:rsidRPr="006E488A">
        <w:rPr>
          <w:rFonts w:ascii="Times New Roman" w:eastAsia="Times New Roman" w:hAnsi="Times New Roman" w:cs="Times New Roman"/>
          <w:color w:val="1E2120"/>
          <w:sz w:val="27"/>
          <w:szCs w:val="27"/>
          <w:lang w:eastAsia="ru-RU"/>
        </w:rPr>
        <w:br/>
        <w:t>3.7. Ведёт в установленном порядке учебную документацию, осуществляет текущий контроль успеваемости и посещаемости учащихся уроков физики, выставляет текущие оценки в классный журнал и дневники, своевременно сдаёт администрации школы необходимые отчётные данные.</w:t>
      </w:r>
      <w:r w:rsidRPr="006E488A">
        <w:rPr>
          <w:rFonts w:ascii="Times New Roman" w:eastAsia="Times New Roman" w:hAnsi="Times New Roman" w:cs="Times New Roman"/>
          <w:color w:val="1E2120"/>
          <w:sz w:val="27"/>
          <w:szCs w:val="27"/>
          <w:lang w:eastAsia="ru-RU"/>
        </w:rPr>
        <w:br/>
        <w:t>3.8. Осуществляет ведение электронной документации по своему предмету, в том числе электронного журнала и дневников.</w:t>
      </w:r>
      <w:r w:rsidRPr="006E488A">
        <w:rPr>
          <w:rFonts w:ascii="Times New Roman" w:eastAsia="Times New Roman" w:hAnsi="Times New Roman" w:cs="Times New Roman"/>
          <w:color w:val="1E2120"/>
          <w:sz w:val="27"/>
          <w:szCs w:val="27"/>
          <w:lang w:eastAsia="ru-RU"/>
        </w:rPr>
        <w:br/>
        <w:t>3.9. Контролирует наличие у обучающихся рабочих тетрадей, тетрадей для контрольных и лабораторных работ, соблюдение установленного в школе порядка их оформления, ведения, соблюдение единого орфографического режима. Хранит тетради для контрольных и лабораторных работ по физике в течение всего учебного года.</w:t>
      </w:r>
      <w:r w:rsidRPr="006E488A">
        <w:rPr>
          <w:rFonts w:ascii="Times New Roman" w:eastAsia="Times New Roman" w:hAnsi="Times New Roman" w:cs="Times New Roman"/>
          <w:color w:val="1E2120"/>
          <w:sz w:val="27"/>
          <w:szCs w:val="27"/>
          <w:lang w:eastAsia="ru-RU"/>
        </w:rPr>
        <w:br/>
        <w:t>3.10. Своевременно по указанию заместителя директора по учебно-воспитательной работе заполняет и предоставляет для согласования график проведения контрольных работ по физике.</w:t>
      </w:r>
      <w:r w:rsidRPr="006E488A">
        <w:rPr>
          <w:rFonts w:ascii="Times New Roman" w:eastAsia="Times New Roman" w:hAnsi="Times New Roman" w:cs="Times New Roman"/>
          <w:color w:val="1E2120"/>
          <w:sz w:val="27"/>
          <w:szCs w:val="27"/>
          <w:lang w:eastAsia="ru-RU"/>
        </w:rPr>
        <w:br/>
        <w:t>3.11. Учитель физики обязан иметь рабочую образовательную программу, календарно-тематическое планирование на год по своему предмету в каждой параллели классов и рабочий план на каждый урок.</w:t>
      </w:r>
      <w:r w:rsidRPr="006E488A">
        <w:rPr>
          <w:rFonts w:ascii="Times New Roman" w:eastAsia="Times New Roman" w:hAnsi="Times New Roman" w:cs="Times New Roman"/>
          <w:color w:val="1E2120"/>
          <w:sz w:val="27"/>
          <w:szCs w:val="27"/>
          <w:lang w:eastAsia="ru-RU"/>
        </w:rPr>
        <w:br/>
        <w:t>3.12. Готовит и использует в обучении различный дидактический материал, наглядные пособия, таблицы и модели, раздаточный учебный материал.</w:t>
      </w:r>
      <w:r w:rsidRPr="006E488A">
        <w:rPr>
          <w:rFonts w:ascii="Times New Roman" w:eastAsia="Times New Roman" w:hAnsi="Times New Roman" w:cs="Times New Roman"/>
          <w:color w:val="1E2120"/>
          <w:sz w:val="27"/>
          <w:szCs w:val="27"/>
          <w:lang w:eastAsia="ru-RU"/>
        </w:rPr>
        <w:br/>
        <w:t>3.13. Принимает участие в ГВЭ и ЕГЭ.</w:t>
      </w:r>
      <w:r w:rsidRPr="006E488A">
        <w:rPr>
          <w:rFonts w:ascii="Times New Roman" w:eastAsia="Times New Roman" w:hAnsi="Times New Roman" w:cs="Times New Roman"/>
          <w:color w:val="1E2120"/>
          <w:sz w:val="27"/>
          <w:szCs w:val="27"/>
          <w:lang w:eastAsia="ru-RU"/>
        </w:rPr>
        <w:br/>
        <w:t>3.14. Организует совместно с коллегами проведение школьного этапа олимпиады по физике. Формирует сборные команды школы для участия в следующих этапах олимпиады по физике.</w:t>
      </w:r>
      <w:r w:rsidRPr="006E488A">
        <w:rPr>
          <w:rFonts w:ascii="Times New Roman" w:eastAsia="Times New Roman" w:hAnsi="Times New Roman" w:cs="Times New Roman"/>
          <w:color w:val="1E2120"/>
          <w:sz w:val="27"/>
          <w:szCs w:val="27"/>
          <w:lang w:eastAsia="ru-RU"/>
        </w:rPr>
        <w:br/>
        <w:t>3.15. Организует участие обучающихся в конкурсах, во внеклассных предметных мероприятиях и защитах исследовательских работ и проектов по физике, в оформлении предметных стенгазет и в неделях физики, по возможности, организует внеклассную работу по своему предмету.</w:t>
      </w:r>
      <w:r w:rsidRPr="006E488A">
        <w:rPr>
          <w:rFonts w:ascii="Times New Roman" w:eastAsia="Times New Roman" w:hAnsi="Times New Roman" w:cs="Times New Roman"/>
          <w:color w:val="1E2120"/>
          <w:sz w:val="27"/>
          <w:szCs w:val="27"/>
          <w:lang w:eastAsia="ru-RU"/>
        </w:rPr>
        <w:br/>
        <w:t>3.16. Рассаживает детей с учетом их роста, наличия заболеваний органов дыхания, слуха и зрения. Для профилактики нарушений осанки во время занятий проводит соответствующие физические упражнения - физкультминутки. При использовании ЭСО во время занятий и перемен проводит гимнастику для глаз, а при использовании книжных учебных изданий - гимнастику для глаз во время перемен.</w:t>
      </w:r>
      <w:r w:rsidRPr="006E488A">
        <w:rPr>
          <w:rFonts w:ascii="Times New Roman" w:eastAsia="Times New Roman" w:hAnsi="Times New Roman" w:cs="Times New Roman"/>
          <w:color w:val="1E2120"/>
          <w:sz w:val="27"/>
          <w:szCs w:val="27"/>
          <w:lang w:eastAsia="ru-RU"/>
        </w:rPr>
        <w:br/>
        <w:t>3.17. При использовании ЭСО с демонстрацией обучающих фильмов, программ или иной информации, предусматривающих ее фиксацию в тетрадях обучающимися, не превышает продолжительность непрерывного использования экрана для учеников 5-9-х классов - 15 минут, а также общую продолжительность использования интерактивной доски на уроке для обучающихся старше 10 лет - 30 минут.</w:t>
      </w:r>
      <w:r w:rsidRPr="006E488A">
        <w:rPr>
          <w:rFonts w:ascii="Times New Roman" w:eastAsia="Times New Roman" w:hAnsi="Times New Roman" w:cs="Times New Roman"/>
          <w:color w:val="1E2120"/>
          <w:sz w:val="27"/>
          <w:szCs w:val="27"/>
          <w:lang w:eastAsia="ru-RU"/>
        </w:rPr>
        <w:br/>
        <w:t>3.18. </w:t>
      </w:r>
      <w:ins w:id="11" w:author="Unknown">
        <w:r w:rsidRPr="006E488A">
          <w:rPr>
            <w:rFonts w:ascii="Times New Roman" w:eastAsia="Times New Roman" w:hAnsi="Times New Roman" w:cs="Times New Roman"/>
            <w:color w:val="1E2120"/>
            <w:sz w:val="27"/>
            <w:szCs w:val="27"/>
            <w:u w:val="single"/>
            <w:bdr w:val="none" w:sz="0" w:space="0" w:color="auto" w:frame="1"/>
            <w:lang w:eastAsia="ru-RU"/>
          </w:rPr>
          <w:t>Учителю физики запрещается:</w:t>
        </w:r>
      </w:ins>
    </w:p>
    <w:p w:rsidR="006E488A" w:rsidRPr="006E488A" w:rsidRDefault="006E488A" w:rsidP="006E488A">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lastRenderedPageBreak/>
        <w:t>менять на свое усмотрение расписание занятий;</w:t>
      </w:r>
    </w:p>
    <w:p w:rsidR="006E488A" w:rsidRPr="006E488A" w:rsidRDefault="006E488A" w:rsidP="006E488A">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отменять занятия, увеличивать или сокращать длительность уроков (занятий) и перемен;</w:t>
      </w:r>
    </w:p>
    <w:p w:rsidR="006E488A" w:rsidRPr="006E488A" w:rsidRDefault="006E488A" w:rsidP="006E488A">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удалять учеников с занятий;</w:t>
      </w:r>
    </w:p>
    <w:p w:rsidR="006E488A" w:rsidRPr="006E488A" w:rsidRDefault="006E488A" w:rsidP="006E488A">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использовать неисправную мебель, электрооборудование, технические средства обучения, электроприборы, компьютерную и иную оргтехнику или оборудование и мебель с явными признаками повреждения;</w:t>
      </w:r>
    </w:p>
    <w:p w:rsidR="006E488A" w:rsidRPr="006E488A" w:rsidRDefault="006E488A" w:rsidP="006E488A">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курить в помещениях и на территории образовательного учреждения.</w:t>
      </w:r>
    </w:p>
    <w:p w:rsidR="006E488A" w:rsidRPr="006E488A" w:rsidRDefault="006E488A" w:rsidP="006E488A">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3.19. Обеспечивает охрану жизни и здоровья учащихся во время проведения уроков, факультативов и курсов, дополнительных и иных проводимых учителем физики занятий, а также во время проведения школьного этапа олимпиады по физики, предметных конкурсов, внеклассных предметных мероприятий по физике.</w:t>
      </w:r>
      <w:r w:rsidRPr="006E488A">
        <w:rPr>
          <w:rFonts w:ascii="Times New Roman" w:eastAsia="Times New Roman" w:hAnsi="Times New Roman" w:cs="Times New Roman"/>
          <w:color w:val="1E2120"/>
          <w:sz w:val="27"/>
          <w:szCs w:val="27"/>
          <w:lang w:eastAsia="ru-RU"/>
        </w:rPr>
        <w:br/>
        <w:t>3.20. Информирует директора школы, а при его отсутствии – дежурного администратора образовательной организации о несчастном случае, принимает меры по оказанию первой помощи пострадавшим.</w:t>
      </w:r>
      <w:r w:rsidRPr="006E488A">
        <w:rPr>
          <w:rFonts w:ascii="Times New Roman" w:eastAsia="Times New Roman" w:hAnsi="Times New Roman" w:cs="Times New Roman"/>
          <w:color w:val="1E2120"/>
          <w:sz w:val="27"/>
          <w:szCs w:val="27"/>
          <w:lang w:eastAsia="ru-RU"/>
        </w:rPr>
        <w:br/>
        <w:t>3.21. Согласно годовому плану работы общеобразовательной организации принимает участие в педагогических советах, производственных совещаниях, совещаниях при директоре, семинарах, круглых столах, предметных неделях естественных наук, а также в предметных школьных МО и методических объединениях учителей физики, которые проводятся вышестоящей организацией.</w:t>
      </w:r>
      <w:r w:rsidRPr="006E488A">
        <w:rPr>
          <w:rFonts w:ascii="Times New Roman" w:eastAsia="Times New Roman" w:hAnsi="Times New Roman" w:cs="Times New Roman"/>
          <w:color w:val="1E2120"/>
          <w:sz w:val="27"/>
          <w:szCs w:val="27"/>
          <w:lang w:eastAsia="ru-RU"/>
        </w:rPr>
        <w:br/>
        <w:t>3.22. Осуществляет связь с родителями (лицами, их заменяющими), посещает по просьбе классных руководителей родительские собрания, оказывает консультативную помощь родителям обучающихся (лицам, их заменяющим).</w:t>
      </w:r>
      <w:r w:rsidRPr="006E488A">
        <w:rPr>
          <w:rFonts w:ascii="Times New Roman" w:eastAsia="Times New Roman" w:hAnsi="Times New Roman" w:cs="Times New Roman"/>
          <w:color w:val="1E2120"/>
          <w:sz w:val="27"/>
          <w:szCs w:val="27"/>
          <w:lang w:eastAsia="ru-RU"/>
        </w:rPr>
        <w:br/>
        <w:t>3.23. В соответствии с утвержденным директором графиком дежурства по школе дежурит во время перемен между уроками. Приходит на дежурство за 20 минут до начала первого своего урока и уходит через 20 минут после их окончания.</w:t>
      </w:r>
      <w:r w:rsidRPr="006E488A">
        <w:rPr>
          <w:rFonts w:ascii="Times New Roman" w:eastAsia="Times New Roman" w:hAnsi="Times New Roman" w:cs="Times New Roman"/>
          <w:color w:val="1E2120"/>
          <w:sz w:val="27"/>
          <w:szCs w:val="27"/>
          <w:lang w:eastAsia="ru-RU"/>
        </w:rPr>
        <w:br/>
        <w:t>3.24. Строго соблюдает права и свободы детей, содержащиеся в Федеральном законе «Об образовании в Российской Федерации» и Конвенции ООН о правах ребенка, соблюдает этические нормы и правила поведения, является примером для школьников.</w:t>
      </w:r>
      <w:r w:rsidRPr="006E488A">
        <w:rPr>
          <w:rFonts w:ascii="Times New Roman" w:eastAsia="Times New Roman" w:hAnsi="Times New Roman" w:cs="Times New Roman"/>
          <w:color w:val="1E2120"/>
          <w:sz w:val="27"/>
          <w:szCs w:val="27"/>
          <w:lang w:eastAsia="ru-RU"/>
        </w:rPr>
        <w:br/>
        <w:t>3.25. </w:t>
      </w:r>
      <w:ins w:id="12" w:author="Unknown">
        <w:r w:rsidRPr="006E488A">
          <w:rPr>
            <w:rFonts w:ascii="Times New Roman" w:eastAsia="Times New Roman" w:hAnsi="Times New Roman" w:cs="Times New Roman"/>
            <w:color w:val="1E2120"/>
            <w:sz w:val="27"/>
            <w:szCs w:val="27"/>
            <w:u w:val="single"/>
            <w:bdr w:val="none" w:sz="0" w:space="0" w:color="auto" w:frame="1"/>
            <w:lang w:eastAsia="ru-RU"/>
          </w:rPr>
          <w:t>При выполнении учителем обязанностей заведующего кабинетом физики:</w:t>
        </w:r>
      </w:ins>
    </w:p>
    <w:p w:rsidR="006E488A" w:rsidRPr="006E488A" w:rsidRDefault="006E488A" w:rsidP="006E488A">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проводит паспортизацию своего кабинета;</w:t>
      </w:r>
    </w:p>
    <w:p w:rsidR="006E488A" w:rsidRPr="006E488A" w:rsidRDefault="006E488A" w:rsidP="006E488A">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постоянно пополняет кабинет физики методическими пособиями, необходимыми для осуществления образовательной программы по физике, приборами, дидактическими материалами, моделями и наглядными пособиями;</w:t>
      </w:r>
    </w:p>
    <w:p w:rsidR="006E488A" w:rsidRPr="006E488A" w:rsidRDefault="006E488A" w:rsidP="006E488A">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организует с учащимися работу по изготовлению наглядных пособий и моделей;</w:t>
      </w:r>
    </w:p>
    <w:p w:rsidR="006E488A" w:rsidRPr="006E488A" w:rsidRDefault="006E488A" w:rsidP="006E488A">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в соответствии с приказом директора «О проведении инвентаризации» списывает в установленном порядке имущество, пришедшее в негодность;</w:t>
      </w:r>
    </w:p>
    <w:p w:rsidR="006E488A" w:rsidRPr="006E488A" w:rsidRDefault="006E488A" w:rsidP="006E488A">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lastRenderedPageBreak/>
        <w:t>разрабатывает инструкции по охране труда для кабинета физики с консультативной помощью специалиста по охране труда;</w:t>
      </w:r>
    </w:p>
    <w:p w:rsidR="006E488A" w:rsidRPr="006E488A" w:rsidRDefault="006E488A" w:rsidP="006E488A">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осуществляет постоянный контроль соблюдения учащимися инструкций по безопасности труда в кабинете физики, при работе с лабораторным оборудованием и приборами, а также правил поведения в специализированном учебном кабинете;</w:t>
      </w:r>
    </w:p>
    <w:p w:rsidR="006E488A" w:rsidRPr="006E488A" w:rsidRDefault="006E488A" w:rsidP="006E488A">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проводит вводный инструктаж учащихся по правилам поведения в кабинете физики, первичные инструктажи при изучении новых тем и работы с лабораторным оборудованием и электроприборами с обязательной регистрацией в журнале инструктажа.</w:t>
      </w:r>
    </w:p>
    <w:p w:rsidR="006E488A" w:rsidRPr="006E488A" w:rsidRDefault="006E488A" w:rsidP="006E488A">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принимает участие в смотре-конкурсе учебных кабинетов, готовит кабинет физики к приемке на начало нового учебного года.</w:t>
      </w:r>
    </w:p>
    <w:p w:rsidR="006E488A" w:rsidRPr="006E488A" w:rsidRDefault="006E488A" w:rsidP="006E488A">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3.26. Руководит работой лаборанта кабинета физики общеобразовательной организации.</w:t>
      </w:r>
      <w:r w:rsidRPr="006E488A">
        <w:rPr>
          <w:rFonts w:ascii="Times New Roman" w:eastAsia="Times New Roman" w:hAnsi="Times New Roman" w:cs="Times New Roman"/>
          <w:color w:val="1E2120"/>
          <w:sz w:val="27"/>
          <w:szCs w:val="27"/>
          <w:lang w:eastAsia="ru-RU"/>
        </w:rPr>
        <w:br/>
        <w:t xml:space="preserve">3.27. Педагог соблюдает положения данной должностной инструкции учителя физики, разработанной на основе </w:t>
      </w:r>
      <w:proofErr w:type="spellStart"/>
      <w:r w:rsidRPr="006E488A">
        <w:rPr>
          <w:rFonts w:ascii="Times New Roman" w:eastAsia="Times New Roman" w:hAnsi="Times New Roman" w:cs="Times New Roman"/>
          <w:color w:val="1E2120"/>
          <w:sz w:val="27"/>
          <w:szCs w:val="27"/>
          <w:lang w:eastAsia="ru-RU"/>
        </w:rPr>
        <w:t>профстанарта</w:t>
      </w:r>
      <w:proofErr w:type="spellEnd"/>
      <w:r w:rsidRPr="006E488A">
        <w:rPr>
          <w:rFonts w:ascii="Times New Roman" w:eastAsia="Times New Roman" w:hAnsi="Times New Roman" w:cs="Times New Roman"/>
          <w:color w:val="1E2120"/>
          <w:sz w:val="27"/>
          <w:szCs w:val="27"/>
          <w:lang w:eastAsia="ru-RU"/>
        </w:rPr>
        <w:t>, Устав и Правила внутреннего трудового распорядка школы, коллективный и трудовой договор, а также локальные акты образовательной организации, приказы директора.</w:t>
      </w:r>
      <w:r w:rsidRPr="006E488A">
        <w:rPr>
          <w:rFonts w:ascii="Times New Roman" w:eastAsia="Times New Roman" w:hAnsi="Times New Roman" w:cs="Times New Roman"/>
          <w:color w:val="1E2120"/>
          <w:sz w:val="27"/>
          <w:szCs w:val="27"/>
          <w:lang w:eastAsia="ru-RU"/>
        </w:rPr>
        <w:br/>
        <w:t>3.28. Учитель физики периодически проходит бесплатные медицинские обследования, аттестацию, повышает свою профессиональную квалификацию и компетенцию.</w:t>
      </w:r>
      <w:r w:rsidRPr="006E488A">
        <w:rPr>
          <w:rFonts w:ascii="Times New Roman" w:eastAsia="Times New Roman" w:hAnsi="Times New Roman" w:cs="Times New Roman"/>
          <w:color w:val="1E2120"/>
          <w:sz w:val="27"/>
          <w:szCs w:val="27"/>
          <w:lang w:eastAsia="ru-RU"/>
        </w:rPr>
        <w:br/>
        <w:t>3.29. Соблюдает правила охраны труда, пожарной и электробезопасности, санитарно-гигиенические нормы и требования, трудовую дисциплину на рабочем месте и режим работы, установленный в общеобразовательной организации.</w:t>
      </w:r>
    </w:p>
    <w:p w:rsidR="006E488A" w:rsidRPr="006E488A" w:rsidRDefault="006E488A" w:rsidP="006E488A">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6E488A">
        <w:rPr>
          <w:rFonts w:ascii="Times New Roman" w:eastAsia="Times New Roman" w:hAnsi="Times New Roman" w:cs="Times New Roman"/>
          <w:b/>
          <w:bCs/>
          <w:color w:val="1E2120"/>
          <w:sz w:val="30"/>
          <w:szCs w:val="30"/>
          <w:lang w:eastAsia="ru-RU"/>
        </w:rPr>
        <w:t>4. Права</w:t>
      </w:r>
    </w:p>
    <w:p w:rsidR="006E488A" w:rsidRPr="006E488A" w:rsidRDefault="006E488A" w:rsidP="006E488A">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u w:val="single"/>
          <w:bdr w:val="none" w:sz="0" w:space="0" w:color="auto" w:frame="1"/>
          <w:lang w:eastAsia="ru-RU"/>
        </w:rPr>
        <w:t>У</w:t>
      </w:r>
      <w:ins w:id="13" w:author="Unknown">
        <w:r w:rsidRPr="006E488A">
          <w:rPr>
            <w:rFonts w:ascii="Times New Roman" w:eastAsia="Times New Roman" w:hAnsi="Times New Roman" w:cs="Times New Roman"/>
            <w:color w:val="1E2120"/>
            <w:sz w:val="27"/>
            <w:szCs w:val="27"/>
            <w:u w:val="single"/>
            <w:bdr w:val="none" w:sz="0" w:space="0" w:color="auto" w:frame="1"/>
            <w:lang w:eastAsia="ru-RU"/>
          </w:rPr>
          <w:t>читель физики имеет право:</w:t>
        </w:r>
      </w:ins>
      <w:r w:rsidRPr="006E488A">
        <w:rPr>
          <w:rFonts w:ascii="Times New Roman" w:eastAsia="Times New Roman" w:hAnsi="Times New Roman" w:cs="Times New Roman"/>
          <w:color w:val="1E2120"/>
          <w:sz w:val="27"/>
          <w:szCs w:val="27"/>
          <w:lang w:eastAsia="ru-RU"/>
        </w:rPr>
        <w:br/>
        <w:t>4.1. Участвовать в управлении общеобразовательной организацией в порядке, который определен Уставом.</w:t>
      </w:r>
      <w:r w:rsidRPr="006E488A">
        <w:rPr>
          <w:rFonts w:ascii="Times New Roman" w:eastAsia="Times New Roman" w:hAnsi="Times New Roman" w:cs="Times New Roman"/>
          <w:color w:val="1E2120"/>
          <w:sz w:val="27"/>
          <w:szCs w:val="27"/>
          <w:lang w:eastAsia="ru-RU"/>
        </w:rPr>
        <w:br/>
        <w:t>4.2. На материально-технические условия, требуемые для выполнения образовательной программы по физике и Федерального образовательного стандарта основного общего и среднего общего образования, на обеспечение рабочего места, соответствующего государственным нормативным требованиям охраны труда и пожарной безопасности, а также условиям, предусмотренным Коллективным договором.</w:t>
      </w:r>
      <w:r w:rsidRPr="006E488A">
        <w:rPr>
          <w:rFonts w:ascii="Times New Roman" w:eastAsia="Times New Roman" w:hAnsi="Times New Roman" w:cs="Times New Roman"/>
          <w:color w:val="1E2120"/>
          <w:sz w:val="27"/>
          <w:szCs w:val="27"/>
          <w:lang w:eastAsia="ru-RU"/>
        </w:rPr>
        <w:br/>
        <w:t>4.3. Выбирать и использовать в образовательной деятельности образовательные программы, различные эффективные методики обучения учащихся физике, учебные пособия и учебники по физике, методы оценки знаний и умений школьников, рекомендуемые Министерством просвещения Российской Федерации или разработанные самим педагогом и прошедшие необходимую экспертизу.</w:t>
      </w:r>
      <w:r w:rsidRPr="006E488A">
        <w:rPr>
          <w:rFonts w:ascii="Times New Roman" w:eastAsia="Times New Roman" w:hAnsi="Times New Roman" w:cs="Times New Roman"/>
          <w:color w:val="1E2120"/>
          <w:sz w:val="27"/>
          <w:szCs w:val="27"/>
          <w:lang w:eastAsia="ru-RU"/>
        </w:rPr>
        <w:br/>
      </w:r>
      <w:r w:rsidRPr="006E488A">
        <w:rPr>
          <w:rFonts w:ascii="Times New Roman" w:eastAsia="Times New Roman" w:hAnsi="Times New Roman" w:cs="Times New Roman"/>
          <w:color w:val="1E2120"/>
          <w:sz w:val="27"/>
          <w:szCs w:val="27"/>
          <w:lang w:eastAsia="ru-RU"/>
        </w:rPr>
        <w:lastRenderedPageBreak/>
        <w:t>4.4. Участвовать в разработке программы развития школы, получать от администрации и классных руководителей сведения, необходимые для осуществления своей профессиональной деятельности.</w:t>
      </w:r>
      <w:r w:rsidRPr="006E488A">
        <w:rPr>
          <w:rFonts w:ascii="Times New Roman" w:eastAsia="Times New Roman" w:hAnsi="Times New Roman" w:cs="Times New Roman"/>
          <w:color w:val="1E2120"/>
          <w:sz w:val="27"/>
          <w:szCs w:val="27"/>
          <w:lang w:eastAsia="ru-RU"/>
        </w:rPr>
        <w:br/>
        <w:t>4.5. Давать ученикам школы во время уроков физики и перемен обязательные распоряжения, относящиеся к организации занятий и соблюдению дисциплины, привлекать обучающихся к дисциплинарной ответственности в случаях и порядке, которые установлены Уставом и Правилами о поощрениях и взысканиях обучающихся.</w:t>
      </w:r>
      <w:r w:rsidRPr="006E488A">
        <w:rPr>
          <w:rFonts w:ascii="Times New Roman" w:eastAsia="Times New Roman" w:hAnsi="Times New Roman" w:cs="Times New Roman"/>
          <w:color w:val="1E2120"/>
          <w:sz w:val="27"/>
          <w:szCs w:val="27"/>
          <w:lang w:eastAsia="ru-RU"/>
        </w:rPr>
        <w:br/>
        <w:t>4.6. Знакомиться с проектами решений директора, относящихся к его профессиональной деятельности, с жалобами и другими документами, содержащими оценку его работы, давать по ним правдивые объяснения.</w:t>
      </w:r>
      <w:r w:rsidRPr="006E488A">
        <w:rPr>
          <w:rFonts w:ascii="Times New Roman" w:eastAsia="Times New Roman" w:hAnsi="Times New Roman" w:cs="Times New Roman"/>
          <w:color w:val="1E2120"/>
          <w:sz w:val="27"/>
          <w:szCs w:val="27"/>
          <w:lang w:eastAsia="ru-RU"/>
        </w:rPr>
        <w:br/>
        <w:t>4.7. Предоставлять на рассмотрение администрации предложения по улучшению деятельности общеобразовательной организации и усовершенствованию способов работы по вопросам, относящимся к компетенции учителя физики.</w:t>
      </w:r>
      <w:r w:rsidRPr="006E488A">
        <w:rPr>
          <w:rFonts w:ascii="Times New Roman" w:eastAsia="Times New Roman" w:hAnsi="Times New Roman" w:cs="Times New Roman"/>
          <w:color w:val="1E2120"/>
          <w:sz w:val="27"/>
          <w:szCs w:val="27"/>
          <w:lang w:eastAsia="ru-RU"/>
        </w:rPr>
        <w:br/>
        <w:t>4.8. На получение дополнительного профессионального образования по программам повышения квалификации, в том числе в форме стажировки в организациях, деятельность которых связана с разработкой и реализацией программ общего образования, в порядке, установленном Трудовым кодексом и иными Федеральными законами Российской Федерации, проходить аттестацию на добровольной основе.</w:t>
      </w:r>
      <w:r w:rsidRPr="006E488A">
        <w:rPr>
          <w:rFonts w:ascii="Times New Roman" w:eastAsia="Times New Roman" w:hAnsi="Times New Roman" w:cs="Times New Roman"/>
          <w:color w:val="1E2120"/>
          <w:sz w:val="27"/>
          <w:szCs w:val="27"/>
          <w:lang w:eastAsia="ru-RU"/>
        </w:rPr>
        <w:br/>
        <w:t>4.9. На защиту своей профессиональной чести и достоинства.</w:t>
      </w:r>
      <w:r w:rsidRPr="006E488A">
        <w:rPr>
          <w:rFonts w:ascii="Times New Roman" w:eastAsia="Times New Roman" w:hAnsi="Times New Roman" w:cs="Times New Roman"/>
          <w:color w:val="1E2120"/>
          <w:sz w:val="27"/>
          <w:szCs w:val="27"/>
          <w:lang w:eastAsia="ru-RU"/>
        </w:rPr>
        <w:br/>
        <w:t>4.10. На конфиденциальность служебного расследования, кроме случаев, предусмотренных законодательством Российской Федерации.</w:t>
      </w:r>
      <w:r w:rsidRPr="006E488A">
        <w:rPr>
          <w:rFonts w:ascii="Times New Roman" w:eastAsia="Times New Roman" w:hAnsi="Times New Roman" w:cs="Times New Roman"/>
          <w:color w:val="1E2120"/>
          <w:sz w:val="27"/>
          <w:szCs w:val="27"/>
          <w:lang w:eastAsia="ru-RU"/>
        </w:rPr>
        <w:br/>
        <w:t>4.11. Защищать свои интересы самостоятельно и/или через представителя, в том числе адвоката, в случае дисциплинарного или служебного расследования, которое связано с нарушением учителем физики норм профессиональной этики.</w:t>
      </w:r>
      <w:r w:rsidRPr="006E488A">
        <w:rPr>
          <w:rFonts w:ascii="Times New Roman" w:eastAsia="Times New Roman" w:hAnsi="Times New Roman" w:cs="Times New Roman"/>
          <w:color w:val="1E2120"/>
          <w:sz w:val="27"/>
          <w:szCs w:val="27"/>
          <w:lang w:eastAsia="ru-RU"/>
        </w:rPr>
        <w:br/>
        <w:t>4.12. На поощрения, награждения по результатам педагогической деятельности, на социальные гарантии, предусмотренные законодательством Российской Федерации.</w:t>
      </w:r>
      <w:r w:rsidRPr="006E488A">
        <w:rPr>
          <w:rFonts w:ascii="Times New Roman" w:eastAsia="Times New Roman" w:hAnsi="Times New Roman" w:cs="Times New Roman"/>
          <w:color w:val="1E2120"/>
          <w:sz w:val="27"/>
          <w:szCs w:val="27"/>
          <w:lang w:eastAsia="ru-RU"/>
        </w:rPr>
        <w:br/>
        <w:t>4.13. Педагогический работник имеет иные права, предусмотренные Трудовым Кодексом Российской Федерации, Федеральным Законом «Об образовании в Российской Федерации», Уставом общеобразовательной организации, Коллективным договором, Правилами внутреннего трудового распорядка.</w:t>
      </w:r>
    </w:p>
    <w:p w:rsidR="006E488A" w:rsidRPr="006E488A" w:rsidRDefault="006E488A" w:rsidP="006E488A">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6E488A">
        <w:rPr>
          <w:rFonts w:ascii="Times New Roman" w:eastAsia="Times New Roman" w:hAnsi="Times New Roman" w:cs="Times New Roman"/>
          <w:b/>
          <w:bCs/>
          <w:color w:val="1E2120"/>
          <w:sz w:val="30"/>
          <w:szCs w:val="30"/>
          <w:lang w:eastAsia="ru-RU"/>
        </w:rPr>
        <w:t>5. Ответственность</w:t>
      </w:r>
    </w:p>
    <w:p w:rsidR="006E488A" w:rsidRPr="006E488A" w:rsidRDefault="006E488A" w:rsidP="006E488A">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5.1. </w:t>
      </w:r>
      <w:ins w:id="14" w:author="Unknown">
        <w:r w:rsidRPr="006E488A">
          <w:rPr>
            <w:rFonts w:ascii="Times New Roman" w:eastAsia="Times New Roman" w:hAnsi="Times New Roman" w:cs="Times New Roman"/>
            <w:color w:val="1E2120"/>
            <w:sz w:val="27"/>
            <w:szCs w:val="27"/>
            <w:u w:val="single"/>
            <w:bdr w:val="none" w:sz="0" w:space="0" w:color="auto" w:frame="1"/>
            <w:lang w:eastAsia="ru-RU"/>
          </w:rPr>
          <w:t>В предусмотренном законодательством порядке учитель физики несет ответственность:</w:t>
        </w:r>
      </w:ins>
    </w:p>
    <w:p w:rsidR="006E488A" w:rsidRPr="006E488A" w:rsidRDefault="006E488A" w:rsidP="006E488A">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за реализацию не в полном объеме образовательных программ по физике согласно учебному плану, расписанию и графику учебной деятельности;</w:t>
      </w:r>
    </w:p>
    <w:p w:rsidR="006E488A" w:rsidRPr="006E488A" w:rsidRDefault="006E488A" w:rsidP="006E488A">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за жизнь и здоровье учащихся во время урока, во время сопровождения учеников на предметные конкурсы и олимпиады по физике, на внеклассных мероприятиях, проводимых преподавателем физики;</w:t>
      </w:r>
    </w:p>
    <w:p w:rsidR="006E488A" w:rsidRPr="006E488A" w:rsidRDefault="006E488A" w:rsidP="006E488A">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lastRenderedPageBreak/>
        <w:t>за несвоевременную проверку лабораторных и контрольных работ;</w:t>
      </w:r>
    </w:p>
    <w:p w:rsidR="006E488A" w:rsidRPr="006E488A" w:rsidRDefault="006E488A" w:rsidP="006E488A">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за нарушение прав и свобод несовершеннолетних, установленных законом Российской Федерации, Уставом и локальными актами общеобразовательной организации;</w:t>
      </w:r>
    </w:p>
    <w:p w:rsidR="006E488A" w:rsidRPr="006E488A" w:rsidRDefault="006E488A" w:rsidP="006E488A">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за непринятие или несвоевременное принятие мер по оказанию первой помощи пострадавшим и несвоевременное сообщение администрации школы о несчастном случае;</w:t>
      </w:r>
    </w:p>
    <w:p w:rsidR="006E488A" w:rsidRPr="006E488A" w:rsidRDefault="006E488A" w:rsidP="006E488A">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за несоблюдение инструкций по охране труда и пожарной безопасности;</w:t>
      </w:r>
    </w:p>
    <w:p w:rsidR="006E488A" w:rsidRPr="006E488A" w:rsidRDefault="006E488A" w:rsidP="006E488A">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за отсутствие должного контроля соблюдения школьниками правил и требований охраны труда и пожарной безопасности во время нахождения в учебном кабинете физики, на внеклассных предметных мероприятиях по физике;</w:t>
      </w:r>
    </w:p>
    <w:p w:rsidR="006E488A" w:rsidRPr="006E488A" w:rsidRDefault="006E488A" w:rsidP="006E488A">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за несвоевременное проведение инструктажей учащихся по охране труда, необходимых при проведении уроков физики, внеклассных мероприятий, при проведении или выезде на олимпиады по физике с обязательной фиксацией в Журнале регистрации инструктажей по охране труда.</w:t>
      </w:r>
    </w:p>
    <w:p w:rsidR="006E488A" w:rsidRPr="006E488A" w:rsidRDefault="006E488A" w:rsidP="006E488A">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5.2. За неисполнение или нарушение без уважительных причин своих должностных обязанностей, установленных настоящей должностной инструкцией, Устава и Правил внутреннего трудового распорядка, законных распоряжений директора школы и иных локальных нормативных актов, учитель физики подвергается дисциплинарному взысканию согласно статье 192 Трудового Кодекса Российской Федерации.</w:t>
      </w:r>
      <w:r w:rsidRPr="006E488A">
        <w:rPr>
          <w:rFonts w:ascii="Times New Roman" w:eastAsia="Times New Roman" w:hAnsi="Times New Roman" w:cs="Times New Roman"/>
          <w:color w:val="1E2120"/>
          <w:sz w:val="27"/>
          <w:szCs w:val="27"/>
          <w:lang w:eastAsia="ru-RU"/>
        </w:rPr>
        <w:br/>
        <w:t>5.3. За использование, в том числе однократно, методов воспитания, включающих физическое и (или) психологическое насилие над личностью обучающегося, а также за совершение иного аморального проступка учитель физики может быть освобожден от занимаемой должности согласно Трудовому Кодексу Российской Федерации. Увольнение за данный проступок не является мерой дисциплинарной ответственности.</w:t>
      </w:r>
      <w:r w:rsidRPr="006E488A">
        <w:rPr>
          <w:rFonts w:ascii="Times New Roman" w:eastAsia="Times New Roman" w:hAnsi="Times New Roman" w:cs="Times New Roman"/>
          <w:color w:val="1E2120"/>
          <w:sz w:val="27"/>
          <w:szCs w:val="27"/>
          <w:lang w:eastAsia="ru-RU"/>
        </w:rPr>
        <w:br/>
        <w:t>5.4. За несоблюдение правил и требований охраны труда и пожарной безопасности, санитарно-гигиенических правил и норм учитель физики образовательной организации привлекается к административной ответственности в порядке и в случаях, предусмотренных административным законодательством Российской Федерации.</w:t>
      </w:r>
      <w:r w:rsidRPr="006E488A">
        <w:rPr>
          <w:rFonts w:ascii="Times New Roman" w:eastAsia="Times New Roman" w:hAnsi="Times New Roman" w:cs="Times New Roman"/>
          <w:color w:val="1E2120"/>
          <w:sz w:val="27"/>
          <w:szCs w:val="27"/>
          <w:lang w:eastAsia="ru-RU"/>
        </w:rPr>
        <w:br/>
        <w:t>5.5. За умышленное причинение общеобразовательной организации или участникам образовательных отношений материального ущерба в связи с исполнением (неисполнением) своих должностных обязанностей педагог несет материальную ответственность в порядке и в пределах, предусмотренных трудовым и (или) гражданским законодательством Российской Федерации.</w:t>
      </w:r>
      <w:r w:rsidRPr="006E488A">
        <w:rPr>
          <w:rFonts w:ascii="Times New Roman" w:eastAsia="Times New Roman" w:hAnsi="Times New Roman" w:cs="Times New Roman"/>
          <w:color w:val="1E2120"/>
          <w:sz w:val="27"/>
          <w:szCs w:val="27"/>
          <w:lang w:eastAsia="ru-RU"/>
        </w:rPr>
        <w:br/>
        <w:t xml:space="preserve">5.6. За правонарушения, совершенные в процессе осуществления образовательной деятельности несет ответственность в пределах, определенных </w:t>
      </w:r>
      <w:r w:rsidRPr="006E488A">
        <w:rPr>
          <w:rFonts w:ascii="Times New Roman" w:eastAsia="Times New Roman" w:hAnsi="Times New Roman" w:cs="Times New Roman"/>
          <w:color w:val="1E2120"/>
          <w:sz w:val="27"/>
          <w:szCs w:val="27"/>
          <w:lang w:eastAsia="ru-RU"/>
        </w:rPr>
        <w:lastRenderedPageBreak/>
        <w:t>административным, уголовным и гражданским законодательством Российской Федерации.</w:t>
      </w:r>
    </w:p>
    <w:p w:rsidR="006E488A" w:rsidRPr="006E488A" w:rsidRDefault="006E488A" w:rsidP="006E488A">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6E488A">
        <w:rPr>
          <w:rFonts w:ascii="Times New Roman" w:eastAsia="Times New Roman" w:hAnsi="Times New Roman" w:cs="Times New Roman"/>
          <w:b/>
          <w:bCs/>
          <w:color w:val="1E2120"/>
          <w:sz w:val="30"/>
          <w:szCs w:val="30"/>
          <w:lang w:eastAsia="ru-RU"/>
        </w:rPr>
        <w:t>6. Взаимоотношения. Связи по должности</w:t>
      </w:r>
    </w:p>
    <w:p w:rsidR="006E488A" w:rsidRPr="006E488A" w:rsidRDefault="006E488A" w:rsidP="006E488A">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u w:val="single"/>
          <w:bdr w:val="none" w:sz="0" w:space="0" w:color="auto" w:frame="1"/>
          <w:lang w:eastAsia="ru-RU"/>
        </w:rPr>
        <w:t>У</w:t>
      </w:r>
      <w:ins w:id="15" w:author="Unknown">
        <w:r w:rsidRPr="006E488A">
          <w:rPr>
            <w:rFonts w:ascii="Times New Roman" w:eastAsia="Times New Roman" w:hAnsi="Times New Roman" w:cs="Times New Roman"/>
            <w:color w:val="1E2120"/>
            <w:sz w:val="27"/>
            <w:szCs w:val="27"/>
            <w:u w:val="single"/>
            <w:bdr w:val="none" w:sz="0" w:space="0" w:color="auto" w:frame="1"/>
            <w:lang w:eastAsia="ru-RU"/>
          </w:rPr>
          <w:t>читель физики:</w:t>
        </w:r>
      </w:ins>
      <w:r w:rsidRPr="006E488A">
        <w:rPr>
          <w:rFonts w:ascii="Times New Roman" w:eastAsia="Times New Roman" w:hAnsi="Times New Roman" w:cs="Times New Roman"/>
          <w:color w:val="1E2120"/>
          <w:sz w:val="27"/>
          <w:szCs w:val="27"/>
          <w:lang w:eastAsia="ru-RU"/>
        </w:rPr>
        <w:br/>
        <w:t>6.1. Продолжительность рабочего времени (нормы часов педагогической работы за ставку заработной платы) для учителя физики устанавливается исходя из сокращенной продолжительности рабочего времени не более 36 часов в неделю. Норма часов учебной (преподавательской) работы составляет 18 часов в неделю за ставку заработной платы и является нормируемой частью его педагогической работы. В зависимости от занимаемой должности в рабочее время педагога включается учебная (преподавательская) и воспитательная работа, в том числе практическая подготовка обучающихся, индивидуальная работа с учащимися, научная, творческая и исследовательская работа, а также другая педагогическая работа, предусмотренная трудовыми (должностными) обязанностями.</w:t>
      </w:r>
      <w:r w:rsidRPr="006E488A">
        <w:rPr>
          <w:rFonts w:ascii="Times New Roman" w:eastAsia="Times New Roman" w:hAnsi="Times New Roman" w:cs="Times New Roman"/>
          <w:color w:val="1E2120"/>
          <w:sz w:val="27"/>
          <w:szCs w:val="27"/>
          <w:lang w:eastAsia="ru-RU"/>
        </w:rPr>
        <w:br/>
        <w:t>6.2. Учитель физики самостоятельно планирует свою деятельность на каждый учебный год и каждую учебную четверть. Учебные планы работы педагога согласовываются заместителем директора по учебно-воспитательной работе и утверждаются непосредственно директором образовательного учреждения.</w:t>
      </w:r>
      <w:r w:rsidRPr="006E488A">
        <w:rPr>
          <w:rFonts w:ascii="Times New Roman" w:eastAsia="Times New Roman" w:hAnsi="Times New Roman" w:cs="Times New Roman"/>
          <w:color w:val="1E2120"/>
          <w:sz w:val="27"/>
          <w:szCs w:val="27"/>
          <w:lang w:eastAsia="ru-RU"/>
        </w:rPr>
        <w:br/>
        <w:t>6.3. Во время каникул, не приходящихся на отпуск, учитель физики привлекается администрацией школы к педагогической, методической или организационной деятельности в пределах времени, не превышающего учебной нагрузки до начала каникул. График работы педагога во время каникул утверждается приказом директора.</w:t>
      </w:r>
      <w:r w:rsidRPr="006E488A">
        <w:rPr>
          <w:rFonts w:ascii="Times New Roman" w:eastAsia="Times New Roman" w:hAnsi="Times New Roman" w:cs="Times New Roman"/>
          <w:color w:val="1E2120"/>
          <w:sz w:val="27"/>
          <w:szCs w:val="27"/>
          <w:lang w:eastAsia="ru-RU"/>
        </w:rPr>
        <w:br/>
        <w:t>6.4. Заменяет уроки временно отсутствующих преподавателей на условиях почасовой оплаты на основании распоряжения администрации школы, в соответствии с положениями Трудового Кодекса Российской Федерации. Учителя физики заменяют в период временного отсутствия педагогического работника той же специальности или преподаватели, имеющие отставание по учебному плану в преподавании своего предмета в данном классе.</w:t>
      </w:r>
      <w:r w:rsidRPr="006E488A">
        <w:rPr>
          <w:rFonts w:ascii="Times New Roman" w:eastAsia="Times New Roman" w:hAnsi="Times New Roman" w:cs="Times New Roman"/>
          <w:color w:val="1E2120"/>
          <w:sz w:val="27"/>
          <w:szCs w:val="27"/>
          <w:lang w:eastAsia="ru-RU"/>
        </w:rPr>
        <w:br/>
        <w:t>6.5. Получает от директора и заместителей директора информацию нормативно-правового характера, систематически знакомится под подпись с соответствующими документами, как локальными, так и вышестоящих органов управления образования.</w:t>
      </w:r>
      <w:r w:rsidRPr="006E488A">
        <w:rPr>
          <w:rFonts w:ascii="Times New Roman" w:eastAsia="Times New Roman" w:hAnsi="Times New Roman" w:cs="Times New Roman"/>
          <w:color w:val="1E2120"/>
          <w:sz w:val="27"/>
          <w:szCs w:val="27"/>
          <w:lang w:eastAsia="ru-RU"/>
        </w:rPr>
        <w:br/>
        <w:t>6.6. Обменивается информацией по вопросам, относящимся к его деятельности, с администрацией и педагогическими работниками общеобразовательной организации, по вопросам успеваемости обучающихся – с родителями (лицами, их заменяющими).</w:t>
      </w:r>
      <w:r w:rsidRPr="006E488A">
        <w:rPr>
          <w:rFonts w:ascii="Times New Roman" w:eastAsia="Times New Roman" w:hAnsi="Times New Roman" w:cs="Times New Roman"/>
          <w:color w:val="1E2120"/>
          <w:sz w:val="27"/>
          <w:szCs w:val="27"/>
          <w:lang w:eastAsia="ru-RU"/>
        </w:rPr>
        <w:br/>
        <w:t xml:space="preserve">6.7. Информирует директора (при отсутствии – иное должностное лицо) о факте возникновения групповых инфекционных и неинфекционных заболеваний, заместителя директора по административно-хозяйственной части – об аварийных </w:t>
      </w:r>
      <w:r w:rsidRPr="006E488A">
        <w:rPr>
          <w:rFonts w:ascii="Times New Roman" w:eastAsia="Times New Roman" w:hAnsi="Times New Roman" w:cs="Times New Roman"/>
          <w:color w:val="1E2120"/>
          <w:sz w:val="27"/>
          <w:szCs w:val="27"/>
          <w:lang w:eastAsia="ru-RU"/>
        </w:rPr>
        <w:lastRenderedPageBreak/>
        <w:t>ситуациях в работе систем электроосвещения, отопления и водопровода.</w:t>
      </w:r>
      <w:r w:rsidRPr="006E488A">
        <w:rPr>
          <w:rFonts w:ascii="Times New Roman" w:eastAsia="Times New Roman" w:hAnsi="Times New Roman" w:cs="Times New Roman"/>
          <w:color w:val="1E2120"/>
          <w:sz w:val="27"/>
          <w:szCs w:val="27"/>
          <w:lang w:eastAsia="ru-RU"/>
        </w:rPr>
        <w:br/>
        <w:t>6.8. Сообщает директору и его заместителям информацию, полученную на совещаниях, семинарах, конференциях непосредственно после ее получения.</w:t>
      </w:r>
      <w:r w:rsidRPr="006E488A">
        <w:rPr>
          <w:rFonts w:ascii="Times New Roman" w:eastAsia="Times New Roman" w:hAnsi="Times New Roman" w:cs="Times New Roman"/>
          <w:color w:val="1E2120"/>
          <w:sz w:val="27"/>
          <w:szCs w:val="27"/>
          <w:lang w:eastAsia="ru-RU"/>
        </w:rPr>
        <w:br/>
        <w:t>6.9. Принимает под свою персональную ответственность материальные ценности с непосредственным использованием и хранением их в кабинете физики в случае, если является заведующим учебным кабинетом.</w:t>
      </w:r>
      <w:r w:rsidRPr="006E488A">
        <w:rPr>
          <w:rFonts w:ascii="Times New Roman" w:eastAsia="Times New Roman" w:hAnsi="Times New Roman" w:cs="Times New Roman"/>
          <w:color w:val="1E2120"/>
          <w:sz w:val="27"/>
          <w:szCs w:val="27"/>
          <w:lang w:eastAsia="ru-RU"/>
        </w:rPr>
        <w:br/>
        <w:t>6.10. Информирует администрацию общеобразовательной организации о возникших трудностях и проблемах в работе, о недостатках в обеспечении требований охраны труда и пожарной безопасности.</w:t>
      </w:r>
    </w:p>
    <w:p w:rsidR="006E488A" w:rsidRPr="006E488A" w:rsidRDefault="006E488A" w:rsidP="006E488A">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6E488A">
        <w:rPr>
          <w:rFonts w:ascii="Times New Roman" w:eastAsia="Times New Roman" w:hAnsi="Times New Roman" w:cs="Times New Roman"/>
          <w:b/>
          <w:bCs/>
          <w:color w:val="1E2120"/>
          <w:sz w:val="30"/>
          <w:szCs w:val="30"/>
          <w:lang w:eastAsia="ru-RU"/>
        </w:rPr>
        <w:t>7. Заключительные положения</w:t>
      </w:r>
    </w:p>
    <w:p w:rsidR="006E488A" w:rsidRPr="006E488A" w:rsidRDefault="006E488A" w:rsidP="006E488A">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7.1. Ознакомление сотрудника с настоящей должностной инструкцией, осуществляется при приеме на работу (до подписания трудового договора).</w:t>
      </w:r>
      <w:r w:rsidRPr="006E488A">
        <w:rPr>
          <w:rFonts w:ascii="Times New Roman" w:eastAsia="Times New Roman" w:hAnsi="Times New Roman" w:cs="Times New Roman"/>
          <w:color w:val="1E2120"/>
          <w:sz w:val="27"/>
          <w:szCs w:val="27"/>
          <w:lang w:eastAsia="ru-RU"/>
        </w:rPr>
        <w:br/>
        <w:t>7.2. Один экземпляр должностной инструкции находится у работодателя, второй – у сотрудника.</w:t>
      </w:r>
      <w:r w:rsidRPr="006E488A">
        <w:rPr>
          <w:rFonts w:ascii="Times New Roman" w:eastAsia="Times New Roman" w:hAnsi="Times New Roman" w:cs="Times New Roman"/>
          <w:color w:val="1E2120"/>
          <w:sz w:val="27"/>
          <w:szCs w:val="27"/>
          <w:lang w:eastAsia="ru-RU"/>
        </w:rPr>
        <w:br/>
        <w:t xml:space="preserve">7.3. Факт ознакомления учителя физики с настоящей должностной инструкцией по </w:t>
      </w:r>
      <w:proofErr w:type="spellStart"/>
      <w:r w:rsidRPr="006E488A">
        <w:rPr>
          <w:rFonts w:ascii="Times New Roman" w:eastAsia="Times New Roman" w:hAnsi="Times New Roman" w:cs="Times New Roman"/>
          <w:color w:val="1E2120"/>
          <w:sz w:val="27"/>
          <w:szCs w:val="27"/>
          <w:lang w:eastAsia="ru-RU"/>
        </w:rPr>
        <w:t>профстандарту</w:t>
      </w:r>
      <w:proofErr w:type="spellEnd"/>
      <w:r w:rsidRPr="006E488A">
        <w:rPr>
          <w:rFonts w:ascii="Times New Roman" w:eastAsia="Times New Roman" w:hAnsi="Times New Roman" w:cs="Times New Roman"/>
          <w:color w:val="1E2120"/>
          <w:sz w:val="27"/>
          <w:szCs w:val="27"/>
          <w:lang w:eastAsia="ru-RU"/>
        </w:rPr>
        <w:t xml:space="preserve"> подтверждается подписью в экземпляре инструкции, хранящемся у директора общеобразовательной организации, а также в журнале ознакомления с должностными инструкциями.</w:t>
      </w:r>
    </w:p>
    <w:p w:rsidR="006E488A" w:rsidRPr="006E488A" w:rsidRDefault="006E488A" w:rsidP="006E488A">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6E488A">
        <w:rPr>
          <w:rFonts w:ascii="inherit" w:eastAsia="Times New Roman" w:hAnsi="inherit" w:cs="Times New Roman"/>
          <w:i/>
          <w:iCs/>
          <w:color w:val="1E2120"/>
          <w:sz w:val="27"/>
          <w:szCs w:val="27"/>
          <w:bdr w:val="none" w:sz="0" w:space="0" w:color="auto" w:frame="1"/>
          <w:lang w:eastAsia="ru-RU"/>
        </w:rPr>
        <w:t>Должностную инструкцию разработал: _____________ /_______________________/</w:t>
      </w:r>
    </w:p>
    <w:p w:rsidR="006E488A" w:rsidRPr="006E488A" w:rsidRDefault="006E488A" w:rsidP="006E488A">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6E488A">
        <w:rPr>
          <w:rFonts w:ascii="inherit" w:eastAsia="Times New Roman" w:hAnsi="inherit" w:cs="Times New Roman"/>
          <w:i/>
          <w:iCs/>
          <w:color w:val="1E2120"/>
          <w:sz w:val="27"/>
          <w:szCs w:val="27"/>
          <w:bdr w:val="none" w:sz="0" w:space="0" w:color="auto" w:frame="1"/>
          <w:lang w:eastAsia="ru-RU"/>
        </w:rPr>
        <w:t>С должностной инструкцией ознакомлен (а), один экземпляр получил (а) на руки.</w:t>
      </w:r>
      <w:r w:rsidRPr="006E488A">
        <w:rPr>
          <w:rFonts w:ascii="inherit" w:eastAsia="Times New Roman" w:hAnsi="inherit" w:cs="Times New Roman"/>
          <w:i/>
          <w:iCs/>
          <w:color w:val="1E2120"/>
          <w:sz w:val="27"/>
          <w:szCs w:val="27"/>
          <w:bdr w:val="none" w:sz="0" w:space="0" w:color="auto" w:frame="1"/>
          <w:lang w:eastAsia="ru-RU"/>
        </w:rPr>
        <w:br/>
        <w:t>«___»__________202__г. _____________ /_______________________/</w:t>
      </w:r>
    </w:p>
    <w:p w:rsidR="006E488A" w:rsidRPr="006E488A" w:rsidRDefault="006E488A" w:rsidP="006E488A">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6E488A">
        <w:rPr>
          <w:rFonts w:ascii="Times New Roman" w:eastAsia="Times New Roman" w:hAnsi="Times New Roman" w:cs="Times New Roman"/>
          <w:color w:val="1E2120"/>
          <w:sz w:val="27"/>
          <w:szCs w:val="27"/>
          <w:lang w:eastAsia="ru-RU"/>
        </w:rPr>
        <w:t> </w:t>
      </w:r>
    </w:p>
    <w:p w:rsidR="006E488A" w:rsidRPr="006E488A" w:rsidRDefault="006E488A" w:rsidP="006E488A">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p>
    <w:p w:rsidR="00BE606D" w:rsidRDefault="00BE606D"/>
    <w:sectPr w:rsidR="00BE606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A2409"/>
    <w:multiLevelType w:val="multilevel"/>
    <w:tmpl w:val="45DEE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FC35DC8"/>
    <w:multiLevelType w:val="multilevel"/>
    <w:tmpl w:val="326CB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9649F8"/>
    <w:multiLevelType w:val="multilevel"/>
    <w:tmpl w:val="D59E9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B596822"/>
    <w:multiLevelType w:val="multilevel"/>
    <w:tmpl w:val="787A5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40925D7"/>
    <w:multiLevelType w:val="multilevel"/>
    <w:tmpl w:val="B046F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76611A6"/>
    <w:multiLevelType w:val="multilevel"/>
    <w:tmpl w:val="8AC63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616753E"/>
    <w:multiLevelType w:val="multilevel"/>
    <w:tmpl w:val="36720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F1C30BB"/>
    <w:multiLevelType w:val="multilevel"/>
    <w:tmpl w:val="73061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37501C2"/>
    <w:multiLevelType w:val="multilevel"/>
    <w:tmpl w:val="1AFED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7626150"/>
    <w:multiLevelType w:val="multilevel"/>
    <w:tmpl w:val="2BB2D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0177B13"/>
    <w:multiLevelType w:val="multilevel"/>
    <w:tmpl w:val="A2A04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87D3854"/>
    <w:multiLevelType w:val="multilevel"/>
    <w:tmpl w:val="6B528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6"/>
  </w:num>
  <w:num w:numId="3">
    <w:abstractNumId w:val="1"/>
  </w:num>
  <w:num w:numId="4">
    <w:abstractNumId w:val="10"/>
  </w:num>
  <w:num w:numId="5">
    <w:abstractNumId w:val="4"/>
  </w:num>
  <w:num w:numId="6">
    <w:abstractNumId w:val="2"/>
  </w:num>
  <w:num w:numId="7">
    <w:abstractNumId w:val="3"/>
  </w:num>
  <w:num w:numId="8">
    <w:abstractNumId w:val="11"/>
  </w:num>
  <w:num w:numId="9">
    <w:abstractNumId w:val="9"/>
  </w:num>
  <w:num w:numId="10">
    <w:abstractNumId w:val="7"/>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E62"/>
    <w:rsid w:val="0026623C"/>
    <w:rsid w:val="006E488A"/>
    <w:rsid w:val="007F1E62"/>
    <w:rsid w:val="008819E6"/>
    <w:rsid w:val="00952674"/>
    <w:rsid w:val="00B61C81"/>
    <w:rsid w:val="00BE60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7FC4E"/>
  <w15:chartTrackingRefBased/>
  <w15:docId w15:val="{C87D6AD9-DADA-4EA9-879A-47D094015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6E488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6E488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E488A"/>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6E488A"/>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6E48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E488A"/>
    <w:rPr>
      <w:b/>
      <w:bCs/>
    </w:rPr>
  </w:style>
  <w:style w:type="character" w:styleId="a5">
    <w:name w:val="Hyperlink"/>
    <w:basedOn w:val="a0"/>
    <w:uiPriority w:val="99"/>
    <w:semiHidden/>
    <w:unhideWhenUsed/>
    <w:rsid w:val="006E488A"/>
    <w:rPr>
      <w:color w:val="0000FF"/>
      <w:u w:val="single"/>
    </w:rPr>
  </w:style>
  <w:style w:type="character" w:customStyle="1" w:styleId="text-download">
    <w:name w:val="text-download"/>
    <w:basedOn w:val="a0"/>
    <w:rsid w:val="006E488A"/>
  </w:style>
  <w:style w:type="character" w:styleId="a6">
    <w:name w:val="Emphasis"/>
    <w:basedOn w:val="a0"/>
    <w:uiPriority w:val="20"/>
    <w:qFormat/>
    <w:rsid w:val="006E488A"/>
    <w:rPr>
      <w:i/>
      <w:iCs/>
    </w:rPr>
  </w:style>
  <w:style w:type="character" w:customStyle="1" w:styleId="uscl-over-counter">
    <w:name w:val="uscl-over-counter"/>
    <w:basedOn w:val="a0"/>
    <w:rsid w:val="006E48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223901">
      <w:bodyDiv w:val="1"/>
      <w:marLeft w:val="0"/>
      <w:marRight w:val="0"/>
      <w:marTop w:val="0"/>
      <w:marBottom w:val="0"/>
      <w:divBdr>
        <w:top w:val="none" w:sz="0" w:space="0" w:color="auto"/>
        <w:left w:val="none" w:sz="0" w:space="0" w:color="auto"/>
        <w:bottom w:val="none" w:sz="0" w:space="0" w:color="auto"/>
        <w:right w:val="none" w:sz="0" w:space="0" w:color="auto"/>
      </w:divBdr>
      <w:divsChild>
        <w:div w:id="56365753">
          <w:marLeft w:val="0"/>
          <w:marRight w:val="0"/>
          <w:marTop w:val="0"/>
          <w:marBottom w:val="0"/>
          <w:divBdr>
            <w:top w:val="none" w:sz="0" w:space="0" w:color="auto"/>
            <w:left w:val="none" w:sz="0" w:space="0" w:color="auto"/>
            <w:bottom w:val="none" w:sz="0" w:space="0" w:color="auto"/>
            <w:right w:val="none" w:sz="0" w:space="0" w:color="auto"/>
          </w:divBdr>
          <w:divsChild>
            <w:div w:id="920287247">
              <w:marLeft w:val="0"/>
              <w:marRight w:val="0"/>
              <w:marTop w:val="0"/>
              <w:marBottom w:val="0"/>
              <w:divBdr>
                <w:top w:val="none" w:sz="0" w:space="0" w:color="auto"/>
                <w:left w:val="none" w:sz="0" w:space="0" w:color="auto"/>
                <w:bottom w:val="none" w:sz="0" w:space="0" w:color="auto"/>
                <w:right w:val="none" w:sz="0" w:space="0" w:color="auto"/>
              </w:divBdr>
              <w:divsChild>
                <w:div w:id="1788353366">
                  <w:marLeft w:val="0"/>
                  <w:marRight w:val="0"/>
                  <w:marTop w:val="0"/>
                  <w:marBottom w:val="0"/>
                  <w:divBdr>
                    <w:top w:val="none" w:sz="0" w:space="0" w:color="auto"/>
                    <w:left w:val="none" w:sz="0" w:space="0" w:color="auto"/>
                    <w:bottom w:val="none" w:sz="0" w:space="0" w:color="auto"/>
                    <w:right w:val="none" w:sz="0" w:space="0" w:color="auto"/>
                  </w:divBdr>
                  <w:divsChild>
                    <w:div w:id="1582132251">
                      <w:marLeft w:val="0"/>
                      <w:marRight w:val="0"/>
                      <w:marTop w:val="0"/>
                      <w:marBottom w:val="0"/>
                      <w:divBdr>
                        <w:top w:val="none" w:sz="0" w:space="0" w:color="auto"/>
                        <w:left w:val="none" w:sz="0" w:space="0" w:color="auto"/>
                        <w:bottom w:val="none" w:sz="0" w:space="0" w:color="auto"/>
                        <w:right w:val="none" w:sz="0" w:space="0" w:color="auto"/>
                      </w:divBdr>
                      <w:divsChild>
                        <w:div w:id="138422234">
                          <w:marLeft w:val="0"/>
                          <w:marRight w:val="0"/>
                          <w:marTop w:val="0"/>
                          <w:marBottom w:val="0"/>
                          <w:divBdr>
                            <w:top w:val="none" w:sz="0" w:space="0" w:color="auto"/>
                            <w:left w:val="none" w:sz="0" w:space="0" w:color="auto"/>
                            <w:bottom w:val="none" w:sz="0" w:space="0" w:color="auto"/>
                            <w:right w:val="none" w:sz="0" w:space="0" w:color="auto"/>
                          </w:divBdr>
                          <w:divsChild>
                            <w:div w:id="480929906">
                              <w:marLeft w:val="0"/>
                              <w:marRight w:val="0"/>
                              <w:marTop w:val="0"/>
                              <w:marBottom w:val="0"/>
                              <w:divBdr>
                                <w:top w:val="none" w:sz="0" w:space="0" w:color="auto"/>
                                <w:left w:val="none" w:sz="0" w:space="0" w:color="auto"/>
                                <w:bottom w:val="none" w:sz="0" w:space="0" w:color="auto"/>
                                <w:right w:val="none" w:sz="0" w:space="0" w:color="auto"/>
                              </w:divBdr>
                              <w:divsChild>
                                <w:div w:id="1310329851">
                                  <w:marLeft w:val="0"/>
                                  <w:marRight w:val="0"/>
                                  <w:marTop w:val="0"/>
                                  <w:marBottom w:val="0"/>
                                  <w:divBdr>
                                    <w:top w:val="none" w:sz="0" w:space="0" w:color="auto"/>
                                    <w:left w:val="none" w:sz="0" w:space="0" w:color="auto"/>
                                    <w:bottom w:val="none" w:sz="0" w:space="0" w:color="auto"/>
                                    <w:right w:val="none" w:sz="0" w:space="0" w:color="auto"/>
                                  </w:divBdr>
                                  <w:divsChild>
                                    <w:div w:id="232199615">
                                      <w:marLeft w:val="0"/>
                                      <w:marRight w:val="0"/>
                                      <w:marTop w:val="0"/>
                                      <w:marBottom w:val="0"/>
                                      <w:divBdr>
                                        <w:top w:val="none" w:sz="0" w:space="0" w:color="auto"/>
                                        <w:left w:val="none" w:sz="0" w:space="0" w:color="auto"/>
                                        <w:bottom w:val="none" w:sz="0" w:space="0" w:color="auto"/>
                                        <w:right w:val="none" w:sz="0" w:space="0" w:color="auto"/>
                                      </w:divBdr>
                                    </w:div>
                                  </w:divsChild>
                                </w:div>
                                <w:div w:id="686714527">
                                  <w:marLeft w:val="0"/>
                                  <w:marRight w:val="0"/>
                                  <w:marTop w:val="0"/>
                                  <w:marBottom w:val="0"/>
                                  <w:divBdr>
                                    <w:top w:val="none" w:sz="0" w:space="0" w:color="auto"/>
                                    <w:left w:val="none" w:sz="0" w:space="0" w:color="auto"/>
                                    <w:bottom w:val="none" w:sz="0" w:space="0" w:color="auto"/>
                                    <w:right w:val="none" w:sz="0" w:space="0" w:color="auto"/>
                                  </w:divBdr>
                                  <w:divsChild>
                                    <w:div w:id="1385258218">
                                      <w:marLeft w:val="0"/>
                                      <w:marRight w:val="0"/>
                                      <w:marTop w:val="0"/>
                                      <w:marBottom w:val="0"/>
                                      <w:divBdr>
                                        <w:top w:val="none" w:sz="0" w:space="0" w:color="auto"/>
                                        <w:left w:val="none" w:sz="0" w:space="0" w:color="auto"/>
                                        <w:bottom w:val="none" w:sz="0" w:space="0" w:color="auto"/>
                                        <w:right w:val="none" w:sz="0" w:space="0" w:color="auto"/>
                                      </w:divBdr>
                                    </w:div>
                                  </w:divsChild>
                                </w:div>
                                <w:div w:id="667557180">
                                  <w:marLeft w:val="0"/>
                                  <w:marRight w:val="0"/>
                                  <w:marTop w:val="0"/>
                                  <w:marBottom w:val="0"/>
                                  <w:divBdr>
                                    <w:top w:val="none" w:sz="0" w:space="0" w:color="auto"/>
                                    <w:left w:val="none" w:sz="0" w:space="0" w:color="auto"/>
                                    <w:bottom w:val="none" w:sz="0" w:space="0" w:color="auto"/>
                                    <w:right w:val="none" w:sz="0" w:space="0" w:color="auto"/>
                                  </w:divBdr>
                                  <w:divsChild>
                                    <w:div w:id="319309346">
                                      <w:marLeft w:val="0"/>
                                      <w:marRight w:val="0"/>
                                      <w:marTop w:val="0"/>
                                      <w:marBottom w:val="0"/>
                                      <w:divBdr>
                                        <w:top w:val="none" w:sz="0" w:space="0" w:color="auto"/>
                                        <w:left w:val="none" w:sz="0" w:space="0" w:color="auto"/>
                                        <w:bottom w:val="none" w:sz="0" w:space="0" w:color="auto"/>
                                        <w:right w:val="none" w:sz="0" w:space="0" w:color="auto"/>
                                      </w:divBdr>
                                    </w:div>
                                  </w:divsChild>
                                </w:div>
                                <w:div w:id="2002811902">
                                  <w:marLeft w:val="0"/>
                                  <w:marRight w:val="0"/>
                                  <w:marTop w:val="0"/>
                                  <w:marBottom w:val="0"/>
                                  <w:divBdr>
                                    <w:top w:val="none" w:sz="0" w:space="0" w:color="auto"/>
                                    <w:left w:val="none" w:sz="0" w:space="0" w:color="auto"/>
                                    <w:bottom w:val="none" w:sz="0" w:space="0" w:color="auto"/>
                                    <w:right w:val="none" w:sz="0" w:space="0" w:color="auto"/>
                                  </w:divBdr>
                                  <w:divsChild>
                                    <w:div w:id="712267752">
                                      <w:marLeft w:val="0"/>
                                      <w:marRight w:val="0"/>
                                      <w:marTop w:val="0"/>
                                      <w:marBottom w:val="0"/>
                                      <w:divBdr>
                                        <w:top w:val="none" w:sz="0" w:space="0" w:color="auto"/>
                                        <w:left w:val="none" w:sz="0" w:space="0" w:color="auto"/>
                                        <w:bottom w:val="none" w:sz="0" w:space="0" w:color="auto"/>
                                        <w:right w:val="none" w:sz="0" w:space="0" w:color="auto"/>
                                      </w:divBdr>
                                    </w:div>
                                  </w:divsChild>
                                </w:div>
                                <w:div w:id="477957515">
                                  <w:marLeft w:val="0"/>
                                  <w:marRight w:val="0"/>
                                  <w:marTop w:val="0"/>
                                  <w:marBottom w:val="0"/>
                                  <w:divBdr>
                                    <w:top w:val="none" w:sz="0" w:space="0" w:color="auto"/>
                                    <w:left w:val="none" w:sz="0" w:space="0" w:color="auto"/>
                                    <w:bottom w:val="none" w:sz="0" w:space="0" w:color="auto"/>
                                    <w:right w:val="none" w:sz="0" w:space="0" w:color="auto"/>
                                  </w:divBdr>
                                  <w:divsChild>
                                    <w:div w:id="1949072367">
                                      <w:marLeft w:val="0"/>
                                      <w:marRight w:val="0"/>
                                      <w:marTop w:val="0"/>
                                      <w:marBottom w:val="0"/>
                                      <w:divBdr>
                                        <w:top w:val="none" w:sz="0" w:space="0" w:color="auto"/>
                                        <w:left w:val="none" w:sz="0" w:space="0" w:color="auto"/>
                                        <w:bottom w:val="none" w:sz="0" w:space="0" w:color="auto"/>
                                        <w:right w:val="none" w:sz="0" w:space="0" w:color="auto"/>
                                      </w:divBdr>
                                    </w:div>
                                  </w:divsChild>
                                </w:div>
                                <w:div w:id="1651322909">
                                  <w:marLeft w:val="0"/>
                                  <w:marRight w:val="0"/>
                                  <w:marTop w:val="0"/>
                                  <w:marBottom w:val="0"/>
                                  <w:divBdr>
                                    <w:top w:val="none" w:sz="0" w:space="0" w:color="auto"/>
                                    <w:left w:val="none" w:sz="0" w:space="0" w:color="auto"/>
                                    <w:bottom w:val="none" w:sz="0" w:space="0" w:color="auto"/>
                                    <w:right w:val="none" w:sz="0" w:space="0" w:color="auto"/>
                                  </w:divBdr>
                                  <w:divsChild>
                                    <w:div w:id="215973189">
                                      <w:marLeft w:val="0"/>
                                      <w:marRight w:val="0"/>
                                      <w:marTop w:val="0"/>
                                      <w:marBottom w:val="0"/>
                                      <w:divBdr>
                                        <w:top w:val="none" w:sz="0" w:space="0" w:color="auto"/>
                                        <w:left w:val="none" w:sz="0" w:space="0" w:color="auto"/>
                                        <w:bottom w:val="none" w:sz="0" w:space="0" w:color="auto"/>
                                        <w:right w:val="none" w:sz="0" w:space="0" w:color="auto"/>
                                      </w:divBdr>
                                    </w:div>
                                  </w:divsChild>
                                </w:div>
                                <w:div w:id="1326476795">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1364477168">
                                  <w:marLeft w:val="0"/>
                                  <w:marRight w:val="0"/>
                                  <w:marTop w:val="0"/>
                                  <w:marBottom w:val="0"/>
                                  <w:divBdr>
                                    <w:top w:val="none" w:sz="0" w:space="0" w:color="auto"/>
                                    <w:left w:val="none" w:sz="0" w:space="0" w:color="auto"/>
                                    <w:bottom w:val="none" w:sz="0" w:space="0" w:color="auto"/>
                                    <w:right w:val="none" w:sz="0" w:space="0" w:color="auto"/>
                                  </w:divBdr>
                                </w:div>
                                <w:div w:id="1139226278">
                                  <w:marLeft w:val="0"/>
                                  <w:marRight w:val="0"/>
                                  <w:marTop w:val="0"/>
                                  <w:marBottom w:val="0"/>
                                  <w:divBdr>
                                    <w:top w:val="none" w:sz="0" w:space="0" w:color="auto"/>
                                    <w:left w:val="none" w:sz="0" w:space="0" w:color="auto"/>
                                    <w:bottom w:val="none" w:sz="0" w:space="0" w:color="auto"/>
                                    <w:right w:val="none" w:sz="0" w:space="0" w:color="auto"/>
                                  </w:divBdr>
                                  <w:divsChild>
                                    <w:div w:id="2083479077">
                                      <w:marLeft w:val="0"/>
                                      <w:marRight w:val="0"/>
                                      <w:marTop w:val="0"/>
                                      <w:marBottom w:val="0"/>
                                      <w:divBdr>
                                        <w:top w:val="none" w:sz="0" w:space="0" w:color="auto"/>
                                        <w:left w:val="none" w:sz="0" w:space="0" w:color="auto"/>
                                        <w:bottom w:val="none" w:sz="0" w:space="0" w:color="auto"/>
                                        <w:right w:val="none" w:sz="0" w:space="0" w:color="auto"/>
                                      </w:divBdr>
                                      <w:divsChild>
                                        <w:div w:id="231816042">
                                          <w:marLeft w:val="0"/>
                                          <w:marRight w:val="0"/>
                                          <w:marTop w:val="0"/>
                                          <w:marBottom w:val="0"/>
                                          <w:divBdr>
                                            <w:top w:val="none" w:sz="0" w:space="0" w:color="auto"/>
                                            <w:left w:val="none" w:sz="0" w:space="0" w:color="auto"/>
                                            <w:bottom w:val="none" w:sz="0" w:space="0" w:color="auto"/>
                                            <w:right w:val="none" w:sz="0" w:space="0" w:color="auto"/>
                                          </w:divBdr>
                                          <w:divsChild>
                                            <w:div w:id="942684918">
                                              <w:marLeft w:val="0"/>
                                              <w:marRight w:val="0"/>
                                              <w:marTop w:val="0"/>
                                              <w:marBottom w:val="0"/>
                                              <w:divBdr>
                                                <w:top w:val="none" w:sz="0" w:space="0" w:color="auto"/>
                                                <w:left w:val="none" w:sz="0" w:space="0" w:color="auto"/>
                                                <w:bottom w:val="none" w:sz="0" w:space="0" w:color="auto"/>
                                                <w:right w:val="none" w:sz="0" w:space="0" w:color="auto"/>
                                              </w:divBdr>
                                              <w:divsChild>
                                                <w:div w:id="347416663">
                                                  <w:marLeft w:val="0"/>
                                                  <w:marRight w:val="0"/>
                                                  <w:marTop w:val="0"/>
                                                  <w:marBottom w:val="0"/>
                                                  <w:divBdr>
                                                    <w:top w:val="none" w:sz="0" w:space="0" w:color="auto"/>
                                                    <w:left w:val="none" w:sz="0" w:space="0" w:color="auto"/>
                                                    <w:bottom w:val="none" w:sz="0" w:space="0" w:color="auto"/>
                                                    <w:right w:val="none" w:sz="0" w:space="0" w:color="auto"/>
                                                  </w:divBdr>
                                                  <w:divsChild>
                                                    <w:div w:id="1073892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37614519">
      <w:bodyDiv w:val="1"/>
      <w:marLeft w:val="0"/>
      <w:marRight w:val="0"/>
      <w:marTop w:val="0"/>
      <w:marBottom w:val="0"/>
      <w:divBdr>
        <w:top w:val="none" w:sz="0" w:space="0" w:color="auto"/>
        <w:left w:val="none" w:sz="0" w:space="0" w:color="auto"/>
        <w:bottom w:val="none" w:sz="0" w:space="0" w:color="auto"/>
        <w:right w:val="none" w:sz="0" w:space="0" w:color="auto"/>
      </w:divBdr>
      <w:divsChild>
        <w:div w:id="1190215404">
          <w:marLeft w:val="0"/>
          <w:marRight w:val="0"/>
          <w:marTop w:val="0"/>
          <w:marBottom w:val="0"/>
          <w:divBdr>
            <w:top w:val="none" w:sz="0" w:space="0" w:color="auto"/>
            <w:left w:val="none" w:sz="0" w:space="0" w:color="auto"/>
            <w:bottom w:val="none" w:sz="0" w:space="0" w:color="auto"/>
            <w:right w:val="none" w:sz="0" w:space="0" w:color="auto"/>
          </w:divBdr>
          <w:divsChild>
            <w:div w:id="820775905">
              <w:marLeft w:val="0"/>
              <w:marRight w:val="0"/>
              <w:marTop w:val="0"/>
              <w:marBottom w:val="0"/>
              <w:divBdr>
                <w:top w:val="none" w:sz="0" w:space="0" w:color="auto"/>
                <w:left w:val="none" w:sz="0" w:space="0" w:color="auto"/>
                <w:bottom w:val="none" w:sz="0" w:space="0" w:color="auto"/>
                <w:right w:val="none" w:sz="0" w:space="0" w:color="auto"/>
              </w:divBdr>
              <w:divsChild>
                <w:div w:id="242421599">
                  <w:marLeft w:val="0"/>
                  <w:marRight w:val="0"/>
                  <w:marTop w:val="0"/>
                  <w:marBottom w:val="0"/>
                  <w:divBdr>
                    <w:top w:val="none" w:sz="0" w:space="0" w:color="auto"/>
                    <w:left w:val="none" w:sz="0" w:space="0" w:color="auto"/>
                    <w:bottom w:val="none" w:sz="0" w:space="0" w:color="auto"/>
                    <w:right w:val="none" w:sz="0" w:space="0" w:color="auto"/>
                  </w:divBdr>
                  <w:divsChild>
                    <w:div w:id="296641003">
                      <w:marLeft w:val="0"/>
                      <w:marRight w:val="0"/>
                      <w:marTop w:val="0"/>
                      <w:marBottom w:val="0"/>
                      <w:divBdr>
                        <w:top w:val="none" w:sz="0" w:space="0" w:color="auto"/>
                        <w:left w:val="none" w:sz="0" w:space="0" w:color="auto"/>
                        <w:bottom w:val="none" w:sz="0" w:space="0" w:color="auto"/>
                        <w:right w:val="none" w:sz="0" w:space="0" w:color="auto"/>
                      </w:divBdr>
                      <w:divsChild>
                        <w:div w:id="160170565">
                          <w:marLeft w:val="0"/>
                          <w:marRight w:val="0"/>
                          <w:marTop w:val="0"/>
                          <w:marBottom w:val="0"/>
                          <w:divBdr>
                            <w:top w:val="none" w:sz="0" w:space="0" w:color="auto"/>
                            <w:left w:val="none" w:sz="0" w:space="0" w:color="auto"/>
                            <w:bottom w:val="none" w:sz="0" w:space="0" w:color="auto"/>
                            <w:right w:val="none" w:sz="0" w:space="0" w:color="auto"/>
                          </w:divBdr>
                          <w:divsChild>
                            <w:div w:id="387265940">
                              <w:marLeft w:val="0"/>
                              <w:marRight w:val="0"/>
                              <w:marTop w:val="0"/>
                              <w:marBottom w:val="0"/>
                              <w:divBdr>
                                <w:top w:val="none" w:sz="0" w:space="0" w:color="auto"/>
                                <w:left w:val="none" w:sz="0" w:space="0" w:color="auto"/>
                                <w:bottom w:val="none" w:sz="0" w:space="0" w:color="auto"/>
                                <w:right w:val="none" w:sz="0" w:space="0" w:color="auto"/>
                              </w:divBdr>
                              <w:divsChild>
                                <w:div w:id="933321048">
                                  <w:marLeft w:val="0"/>
                                  <w:marRight w:val="0"/>
                                  <w:marTop w:val="0"/>
                                  <w:marBottom w:val="0"/>
                                  <w:divBdr>
                                    <w:top w:val="none" w:sz="0" w:space="0" w:color="auto"/>
                                    <w:left w:val="none" w:sz="0" w:space="0" w:color="auto"/>
                                    <w:bottom w:val="none" w:sz="0" w:space="0" w:color="auto"/>
                                    <w:right w:val="none" w:sz="0" w:space="0" w:color="auto"/>
                                  </w:divBdr>
                                  <w:divsChild>
                                    <w:div w:id="1211843964">
                                      <w:marLeft w:val="0"/>
                                      <w:marRight w:val="0"/>
                                      <w:marTop w:val="0"/>
                                      <w:marBottom w:val="0"/>
                                      <w:divBdr>
                                        <w:top w:val="none" w:sz="0" w:space="0" w:color="auto"/>
                                        <w:left w:val="none" w:sz="0" w:space="0" w:color="auto"/>
                                        <w:bottom w:val="none" w:sz="0" w:space="0" w:color="auto"/>
                                        <w:right w:val="none" w:sz="0" w:space="0" w:color="auto"/>
                                      </w:divBdr>
                                    </w:div>
                                  </w:divsChild>
                                </w:div>
                                <w:div w:id="404030452">
                                  <w:marLeft w:val="0"/>
                                  <w:marRight w:val="0"/>
                                  <w:marTop w:val="0"/>
                                  <w:marBottom w:val="0"/>
                                  <w:divBdr>
                                    <w:top w:val="none" w:sz="0" w:space="0" w:color="auto"/>
                                    <w:left w:val="none" w:sz="0" w:space="0" w:color="auto"/>
                                    <w:bottom w:val="none" w:sz="0" w:space="0" w:color="auto"/>
                                    <w:right w:val="none" w:sz="0" w:space="0" w:color="auto"/>
                                  </w:divBdr>
                                  <w:divsChild>
                                    <w:div w:id="1117871068">
                                      <w:marLeft w:val="0"/>
                                      <w:marRight w:val="0"/>
                                      <w:marTop w:val="0"/>
                                      <w:marBottom w:val="0"/>
                                      <w:divBdr>
                                        <w:top w:val="none" w:sz="0" w:space="0" w:color="auto"/>
                                        <w:left w:val="none" w:sz="0" w:space="0" w:color="auto"/>
                                        <w:bottom w:val="none" w:sz="0" w:space="0" w:color="auto"/>
                                        <w:right w:val="none" w:sz="0" w:space="0" w:color="auto"/>
                                      </w:divBdr>
                                    </w:div>
                                  </w:divsChild>
                                </w:div>
                                <w:div w:id="571740742">
                                  <w:marLeft w:val="0"/>
                                  <w:marRight w:val="0"/>
                                  <w:marTop w:val="0"/>
                                  <w:marBottom w:val="0"/>
                                  <w:divBdr>
                                    <w:top w:val="none" w:sz="0" w:space="0" w:color="auto"/>
                                    <w:left w:val="none" w:sz="0" w:space="0" w:color="auto"/>
                                    <w:bottom w:val="none" w:sz="0" w:space="0" w:color="auto"/>
                                    <w:right w:val="none" w:sz="0" w:space="0" w:color="auto"/>
                                  </w:divBdr>
                                  <w:divsChild>
                                    <w:div w:id="1213544366">
                                      <w:marLeft w:val="0"/>
                                      <w:marRight w:val="0"/>
                                      <w:marTop w:val="0"/>
                                      <w:marBottom w:val="0"/>
                                      <w:divBdr>
                                        <w:top w:val="none" w:sz="0" w:space="0" w:color="auto"/>
                                        <w:left w:val="none" w:sz="0" w:space="0" w:color="auto"/>
                                        <w:bottom w:val="none" w:sz="0" w:space="0" w:color="auto"/>
                                        <w:right w:val="none" w:sz="0" w:space="0" w:color="auto"/>
                                      </w:divBdr>
                                    </w:div>
                                  </w:divsChild>
                                </w:div>
                                <w:div w:id="1208179089">
                                  <w:marLeft w:val="0"/>
                                  <w:marRight w:val="0"/>
                                  <w:marTop w:val="0"/>
                                  <w:marBottom w:val="0"/>
                                  <w:divBdr>
                                    <w:top w:val="none" w:sz="0" w:space="0" w:color="auto"/>
                                    <w:left w:val="none" w:sz="0" w:space="0" w:color="auto"/>
                                    <w:bottom w:val="none" w:sz="0" w:space="0" w:color="auto"/>
                                    <w:right w:val="none" w:sz="0" w:space="0" w:color="auto"/>
                                  </w:divBdr>
                                  <w:divsChild>
                                    <w:div w:id="1707490050">
                                      <w:marLeft w:val="0"/>
                                      <w:marRight w:val="0"/>
                                      <w:marTop w:val="0"/>
                                      <w:marBottom w:val="0"/>
                                      <w:divBdr>
                                        <w:top w:val="none" w:sz="0" w:space="0" w:color="auto"/>
                                        <w:left w:val="none" w:sz="0" w:space="0" w:color="auto"/>
                                        <w:bottom w:val="none" w:sz="0" w:space="0" w:color="auto"/>
                                        <w:right w:val="none" w:sz="0" w:space="0" w:color="auto"/>
                                      </w:divBdr>
                                    </w:div>
                                  </w:divsChild>
                                </w:div>
                                <w:div w:id="1229027599">
                                  <w:marLeft w:val="0"/>
                                  <w:marRight w:val="0"/>
                                  <w:marTop w:val="0"/>
                                  <w:marBottom w:val="0"/>
                                  <w:divBdr>
                                    <w:top w:val="none" w:sz="0" w:space="0" w:color="auto"/>
                                    <w:left w:val="none" w:sz="0" w:space="0" w:color="auto"/>
                                    <w:bottom w:val="none" w:sz="0" w:space="0" w:color="auto"/>
                                    <w:right w:val="none" w:sz="0" w:space="0" w:color="auto"/>
                                  </w:divBdr>
                                  <w:divsChild>
                                    <w:div w:id="656568460">
                                      <w:marLeft w:val="0"/>
                                      <w:marRight w:val="0"/>
                                      <w:marTop w:val="0"/>
                                      <w:marBottom w:val="0"/>
                                      <w:divBdr>
                                        <w:top w:val="none" w:sz="0" w:space="0" w:color="auto"/>
                                        <w:left w:val="none" w:sz="0" w:space="0" w:color="auto"/>
                                        <w:bottom w:val="none" w:sz="0" w:space="0" w:color="auto"/>
                                        <w:right w:val="none" w:sz="0" w:space="0" w:color="auto"/>
                                      </w:divBdr>
                                    </w:div>
                                  </w:divsChild>
                                </w:div>
                                <w:div w:id="1395735785">
                                  <w:marLeft w:val="0"/>
                                  <w:marRight w:val="0"/>
                                  <w:marTop w:val="0"/>
                                  <w:marBottom w:val="0"/>
                                  <w:divBdr>
                                    <w:top w:val="none" w:sz="0" w:space="0" w:color="auto"/>
                                    <w:left w:val="none" w:sz="0" w:space="0" w:color="auto"/>
                                    <w:bottom w:val="none" w:sz="0" w:space="0" w:color="auto"/>
                                    <w:right w:val="none" w:sz="0" w:space="0" w:color="auto"/>
                                  </w:divBdr>
                                  <w:divsChild>
                                    <w:div w:id="1368485244">
                                      <w:marLeft w:val="0"/>
                                      <w:marRight w:val="0"/>
                                      <w:marTop w:val="0"/>
                                      <w:marBottom w:val="0"/>
                                      <w:divBdr>
                                        <w:top w:val="none" w:sz="0" w:space="0" w:color="auto"/>
                                        <w:left w:val="none" w:sz="0" w:space="0" w:color="auto"/>
                                        <w:bottom w:val="none" w:sz="0" w:space="0" w:color="auto"/>
                                        <w:right w:val="none" w:sz="0" w:space="0" w:color="auto"/>
                                      </w:divBdr>
                                    </w:div>
                                  </w:divsChild>
                                </w:div>
                                <w:div w:id="1492334091">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1281112359">
                                  <w:marLeft w:val="0"/>
                                  <w:marRight w:val="0"/>
                                  <w:marTop w:val="0"/>
                                  <w:marBottom w:val="0"/>
                                  <w:divBdr>
                                    <w:top w:val="none" w:sz="0" w:space="0" w:color="auto"/>
                                    <w:left w:val="none" w:sz="0" w:space="0" w:color="auto"/>
                                    <w:bottom w:val="none" w:sz="0" w:space="0" w:color="auto"/>
                                    <w:right w:val="none" w:sz="0" w:space="0" w:color="auto"/>
                                  </w:divBdr>
                                </w:div>
                                <w:div w:id="733891129">
                                  <w:marLeft w:val="0"/>
                                  <w:marRight w:val="0"/>
                                  <w:marTop w:val="0"/>
                                  <w:marBottom w:val="0"/>
                                  <w:divBdr>
                                    <w:top w:val="none" w:sz="0" w:space="0" w:color="auto"/>
                                    <w:left w:val="none" w:sz="0" w:space="0" w:color="auto"/>
                                    <w:bottom w:val="none" w:sz="0" w:space="0" w:color="auto"/>
                                    <w:right w:val="none" w:sz="0" w:space="0" w:color="auto"/>
                                  </w:divBdr>
                                  <w:divsChild>
                                    <w:div w:id="642390552">
                                      <w:marLeft w:val="0"/>
                                      <w:marRight w:val="0"/>
                                      <w:marTop w:val="0"/>
                                      <w:marBottom w:val="0"/>
                                      <w:divBdr>
                                        <w:top w:val="none" w:sz="0" w:space="0" w:color="auto"/>
                                        <w:left w:val="none" w:sz="0" w:space="0" w:color="auto"/>
                                        <w:bottom w:val="none" w:sz="0" w:space="0" w:color="auto"/>
                                        <w:right w:val="none" w:sz="0" w:space="0" w:color="auto"/>
                                      </w:divBdr>
                                      <w:divsChild>
                                        <w:div w:id="1789855562">
                                          <w:marLeft w:val="0"/>
                                          <w:marRight w:val="0"/>
                                          <w:marTop w:val="0"/>
                                          <w:marBottom w:val="0"/>
                                          <w:divBdr>
                                            <w:top w:val="none" w:sz="0" w:space="0" w:color="auto"/>
                                            <w:left w:val="none" w:sz="0" w:space="0" w:color="auto"/>
                                            <w:bottom w:val="none" w:sz="0" w:space="0" w:color="auto"/>
                                            <w:right w:val="none" w:sz="0" w:space="0" w:color="auto"/>
                                          </w:divBdr>
                                          <w:divsChild>
                                            <w:div w:id="409735222">
                                              <w:marLeft w:val="0"/>
                                              <w:marRight w:val="0"/>
                                              <w:marTop w:val="0"/>
                                              <w:marBottom w:val="0"/>
                                              <w:divBdr>
                                                <w:top w:val="none" w:sz="0" w:space="0" w:color="auto"/>
                                                <w:left w:val="none" w:sz="0" w:space="0" w:color="auto"/>
                                                <w:bottom w:val="none" w:sz="0" w:space="0" w:color="auto"/>
                                                <w:right w:val="none" w:sz="0" w:space="0" w:color="auto"/>
                                              </w:divBdr>
                                              <w:divsChild>
                                                <w:div w:id="944113692">
                                                  <w:marLeft w:val="0"/>
                                                  <w:marRight w:val="0"/>
                                                  <w:marTop w:val="0"/>
                                                  <w:marBottom w:val="0"/>
                                                  <w:divBdr>
                                                    <w:top w:val="none" w:sz="0" w:space="0" w:color="auto"/>
                                                    <w:left w:val="none" w:sz="0" w:space="0" w:color="auto"/>
                                                    <w:bottom w:val="none" w:sz="0" w:space="0" w:color="auto"/>
                                                    <w:right w:val="none" w:sz="0" w:space="0" w:color="auto"/>
                                                  </w:divBdr>
                                                  <w:divsChild>
                                                    <w:div w:id="41694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3285873">
      <w:bodyDiv w:val="1"/>
      <w:marLeft w:val="0"/>
      <w:marRight w:val="0"/>
      <w:marTop w:val="0"/>
      <w:marBottom w:val="0"/>
      <w:divBdr>
        <w:top w:val="none" w:sz="0" w:space="0" w:color="auto"/>
        <w:left w:val="none" w:sz="0" w:space="0" w:color="auto"/>
        <w:bottom w:val="none" w:sz="0" w:space="0" w:color="auto"/>
        <w:right w:val="none" w:sz="0" w:space="0" w:color="auto"/>
      </w:divBdr>
      <w:divsChild>
        <w:div w:id="843279760">
          <w:marLeft w:val="0"/>
          <w:marRight w:val="0"/>
          <w:marTop w:val="0"/>
          <w:marBottom w:val="0"/>
          <w:divBdr>
            <w:top w:val="none" w:sz="0" w:space="0" w:color="auto"/>
            <w:left w:val="none" w:sz="0" w:space="0" w:color="auto"/>
            <w:bottom w:val="none" w:sz="0" w:space="0" w:color="auto"/>
            <w:right w:val="none" w:sz="0" w:space="0" w:color="auto"/>
          </w:divBdr>
          <w:divsChild>
            <w:div w:id="672950521">
              <w:marLeft w:val="0"/>
              <w:marRight w:val="0"/>
              <w:marTop w:val="0"/>
              <w:marBottom w:val="0"/>
              <w:divBdr>
                <w:top w:val="none" w:sz="0" w:space="0" w:color="auto"/>
                <w:left w:val="none" w:sz="0" w:space="0" w:color="auto"/>
                <w:bottom w:val="none" w:sz="0" w:space="0" w:color="auto"/>
                <w:right w:val="none" w:sz="0" w:space="0" w:color="auto"/>
              </w:divBdr>
              <w:divsChild>
                <w:div w:id="1032729428">
                  <w:marLeft w:val="0"/>
                  <w:marRight w:val="0"/>
                  <w:marTop w:val="0"/>
                  <w:marBottom w:val="0"/>
                  <w:divBdr>
                    <w:top w:val="none" w:sz="0" w:space="0" w:color="auto"/>
                    <w:left w:val="none" w:sz="0" w:space="0" w:color="auto"/>
                    <w:bottom w:val="none" w:sz="0" w:space="0" w:color="auto"/>
                    <w:right w:val="none" w:sz="0" w:space="0" w:color="auto"/>
                  </w:divBdr>
                  <w:divsChild>
                    <w:div w:id="1677413870">
                      <w:marLeft w:val="0"/>
                      <w:marRight w:val="0"/>
                      <w:marTop w:val="0"/>
                      <w:marBottom w:val="0"/>
                      <w:divBdr>
                        <w:top w:val="none" w:sz="0" w:space="0" w:color="auto"/>
                        <w:left w:val="none" w:sz="0" w:space="0" w:color="auto"/>
                        <w:bottom w:val="none" w:sz="0" w:space="0" w:color="auto"/>
                        <w:right w:val="none" w:sz="0" w:space="0" w:color="auto"/>
                      </w:divBdr>
                      <w:divsChild>
                        <w:div w:id="611401718">
                          <w:marLeft w:val="0"/>
                          <w:marRight w:val="0"/>
                          <w:marTop w:val="0"/>
                          <w:marBottom w:val="0"/>
                          <w:divBdr>
                            <w:top w:val="none" w:sz="0" w:space="0" w:color="auto"/>
                            <w:left w:val="none" w:sz="0" w:space="0" w:color="auto"/>
                            <w:bottom w:val="none" w:sz="0" w:space="0" w:color="auto"/>
                            <w:right w:val="none" w:sz="0" w:space="0" w:color="auto"/>
                          </w:divBdr>
                          <w:divsChild>
                            <w:div w:id="175996554">
                              <w:marLeft w:val="0"/>
                              <w:marRight w:val="0"/>
                              <w:marTop w:val="0"/>
                              <w:marBottom w:val="0"/>
                              <w:divBdr>
                                <w:top w:val="none" w:sz="0" w:space="0" w:color="auto"/>
                                <w:left w:val="none" w:sz="0" w:space="0" w:color="auto"/>
                                <w:bottom w:val="none" w:sz="0" w:space="0" w:color="auto"/>
                                <w:right w:val="none" w:sz="0" w:space="0" w:color="auto"/>
                              </w:divBdr>
                              <w:divsChild>
                                <w:div w:id="783966618">
                                  <w:marLeft w:val="0"/>
                                  <w:marRight w:val="0"/>
                                  <w:marTop w:val="0"/>
                                  <w:marBottom w:val="0"/>
                                  <w:divBdr>
                                    <w:top w:val="none" w:sz="0" w:space="0" w:color="auto"/>
                                    <w:left w:val="none" w:sz="0" w:space="0" w:color="auto"/>
                                    <w:bottom w:val="none" w:sz="0" w:space="0" w:color="auto"/>
                                    <w:right w:val="none" w:sz="0" w:space="0" w:color="auto"/>
                                  </w:divBdr>
                                  <w:divsChild>
                                    <w:div w:id="1555267107">
                                      <w:marLeft w:val="0"/>
                                      <w:marRight w:val="0"/>
                                      <w:marTop w:val="0"/>
                                      <w:marBottom w:val="0"/>
                                      <w:divBdr>
                                        <w:top w:val="none" w:sz="0" w:space="0" w:color="auto"/>
                                        <w:left w:val="none" w:sz="0" w:space="0" w:color="auto"/>
                                        <w:bottom w:val="none" w:sz="0" w:space="0" w:color="auto"/>
                                        <w:right w:val="none" w:sz="0" w:space="0" w:color="auto"/>
                                      </w:divBdr>
                                    </w:div>
                                  </w:divsChild>
                                </w:div>
                                <w:div w:id="69616472">
                                  <w:marLeft w:val="0"/>
                                  <w:marRight w:val="0"/>
                                  <w:marTop w:val="0"/>
                                  <w:marBottom w:val="0"/>
                                  <w:divBdr>
                                    <w:top w:val="none" w:sz="0" w:space="0" w:color="auto"/>
                                    <w:left w:val="none" w:sz="0" w:space="0" w:color="auto"/>
                                    <w:bottom w:val="none" w:sz="0" w:space="0" w:color="auto"/>
                                    <w:right w:val="none" w:sz="0" w:space="0" w:color="auto"/>
                                  </w:divBdr>
                                  <w:divsChild>
                                    <w:div w:id="341468754">
                                      <w:marLeft w:val="0"/>
                                      <w:marRight w:val="0"/>
                                      <w:marTop w:val="0"/>
                                      <w:marBottom w:val="0"/>
                                      <w:divBdr>
                                        <w:top w:val="none" w:sz="0" w:space="0" w:color="auto"/>
                                        <w:left w:val="none" w:sz="0" w:space="0" w:color="auto"/>
                                        <w:bottom w:val="none" w:sz="0" w:space="0" w:color="auto"/>
                                        <w:right w:val="none" w:sz="0" w:space="0" w:color="auto"/>
                                      </w:divBdr>
                                    </w:div>
                                  </w:divsChild>
                                </w:div>
                                <w:div w:id="1301879406">
                                  <w:marLeft w:val="0"/>
                                  <w:marRight w:val="0"/>
                                  <w:marTop w:val="0"/>
                                  <w:marBottom w:val="0"/>
                                  <w:divBdr>
                                    <w:top w:val="none" w:sz="0" w:space="0" w:color="auto"/>
                                    <w:left w:val="none" w:sz="0" w:space="0" w:color="auto"/>
                                    <w:bottom w:val="none" w:sz="0" w:space="0" w:color="auto"/>
                                    <w:right w:val="none" w:sz="0" w:space="0" w:color="auto"/>
                                  </w:divBdr>
                                  <w:divsChild>
                                    <w:div w:id="311179807">
                                      <w:marLeft w:val="0"/>
                                      <w:marRight w:val="0"/>
                                      <w:marTop w:val="0"/>
                                      <w:marBottom w:val="0"/>
                                      <w:divBdr>
                                        <w:top w:val="none" w:sz="0" w:space="0" w:color="auto"/>
                                        <w:left w:val="none" w:sz="0" w:space="0" w:color="auto"/>
                                        <w:bottom w:val="none" w:sz="0" w:space="0" w:color="auto"/>
                                        <w:right w:val="none" w:sz="0" w:space="0" w:color="auto"/>
                                      </w:divBdr>
                                    </w:div>
                                  </w:divsChild>
                                </w:div>
                                <w:div w:id="1071269308">
                                  <w:marLeft w:val="0"/>
                                  <w:marRight w:val="0"/>
                                  <w:marTop w:val="0"/>
                                  <w:marBottom w:val="0"/>
                                  <w:divBdr>
                                    <w:top w:val="none" w:sz="0" w:space="0" w:color="auto"/>
                                    <w:left w:val="none" w:sz="0" w:space="0" w:color="auto"/>
                                    <w:bottom w:val="none" w:sz="0" w:space="0" w:color="auto"/>
                                    <w:right w:val="none" w:sz="0" w:space="0" w:color="auto"/>
                                  </w:divBdr>
                                  <w:divsChild>
                                    <w:div w:id="1121799609">
                                      <w:marLeft w:val="0"/>
                                      <w:marRight w:val="0"/>
                                      <w:marTop w:val="0"/>
                                      <w:marBottom w:val="0"/>
                                      <w:divBdr>
                                        <w:top w:val="none" w:sz="0" w:space="0" w:color="auto"/>
                                        <w:left w:val="none" w:sz="0" w:space="0" w:color="auto"/>
                                        <w:bottom w:val="none" w:sz="0" w:space="0" w:color="auto"/>
                                        <w:right w:val="none" w:sz="0" w:space="0" w:color="auto"/>
                                      </w:divBdr>
                                    </w:div>
                                  </w:divsChild>
                                </w:div>
                                <w:div w:id="810631406">
                                  <w:marLeft w:val="0"/>
                                  <w:marRight w:val="0"/>
                                  <w:marTop w:val="0"/>
                                  <w:marBottom w:val="0"/>
                                  <w:divBdr>
                                    <w:top w:val="none" w:sz="0" w:space="0" w:color="auto"/>
                                    <w:left w:val="none" w:sz="0" w:space="0" w:color="auto"/>
                                    <w:bottom w:val="none" w:sz="0" w:space="0" w:color="auto"/>
                                    <w:right w:val="none" w:sz="0" w:space="0" w:color="auto"/>
                                  </w:divBdr>
                                  <w:divsChild>
                                    <w:div w:id="1287272023">
                                      <w:marLeft w:val="0"/>
                                      <w:marRight w:val="0"/>
                                      <w:marTop w:val="0"/>
                                      <w:marBottom w:val="0"/>
                                      <w:divBdr>
                                        <w:top w:val="none" w:sz="0" w:space="0" w:color="auto"/>
                                        <w:left w:val="none" w:sz="0" w:space="0" w:color="auto"/>
                                        <w:bottom w:val="none" w:sz="0" w:space="0" w:color="auto"/>
                                        <w:right w:val="none" w:sz="0" w:space="0" w:color="auto"/>
                                      </w:divBdr>
                                    </w:div>
                                  </w:divsChild>
                                </w:div>
                                <w:div w:id="1096368617">
                                  <w:marLeft w:val="0"/>
                                  <w:marRight w:val="0"/>
                                  <w:marTop w:val="0"/>
                                  <w:marBottom w:val="0"/>
                                  <w:divBdr>
                                    <w:top w:val="none" w:sz="0" w:space="0" w:color="auto"/>
                                    <w:left w:val="none" w:sz="0" w:space="0" w:color="auto"/>
                                    <w:bottom w:val="none" w:sz="0" w:space="0" w:color="auto"/>
                                    <w:right w:val="none" w:sz="0" w:space="0" w:color="auto"/>
                                  </w:divBdr>
                                  <w:divsChild>
                                    <w:div w:id="1970014474">
                                      <w:marLeft w:val="0"/>
                                      <w:marRight w:val="0"/>
                                      <w:marTop w:val="0"/>
                                      <w:marBottom w:val="0"/>
                                      <w:divBdr>
                                        <w:top w:val="none" w:sz="0" w:space="0" w:color="auto"/>
                                        <w:left w:val="none" w:sz="0" w:space="0" w:color="auto"/>
                                        <w:bottom w:val="none" w:sz="0" w:space="0" w:color="auto"/>
                                        <w:right w:val="none" w:sz="0" w:space="0" w:color="auto"/>
                                      </w:divBdr>
                                    </w:div>
                                  </w:divsChild>
                                </w:div>
                                <w:div w:id="501161092">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162818234">
                                  <w:marLeft w:val="0"/>
                                  <w:marRight w:val="0"/>
                                  <w:marTop w:val="0"/>
                                  <w:marBottom w:val="0"/>
                                  <w:divBdr>
                                    <w:top w:val="none" w:sz="0" w:space="0" w:color="auto"/>
                                    <w:left w:val="none" w:sz="0" w:space="0" w:color="auto"/>
                                    <w:bottom w:val="none" w:sz="0" w:space="0" w:color="auto"/>
                                    <w:right w:val="none" w:sz="0" w:space="0" w:color="auto"/>
                                  </w:divBdr>
                                </w:div>
                                <w:div w:id="584607144">
                                  <w:marLeft w:val="0"/>
                                  <w:marRight w:val="0"/>
                                  <w:marTop w:val="0"/>
                                  <w:marBottom w:val="0"/>
                                  <w:divBdr>
                                    <w:top w:val="none" w:sz="0" w:space="0" w:color="auto"/>
                                    <w:left w:val="none" w:sz="0" w:space="0" w:color="auto"/>
                                    <w:bottom w:val="none" w:sz="0" w:space="0" w:color="auto"/>
                                    <w:right w:val="none" w:sz="0" w:space="0" w:color="auto"/>
                                  </w:divBdr>
                                  <w:divsChild>
                                    <w:div w:id="1454785381">
                                      <w:marLeft w:val="0"/>
                                      <w:marRight w:val="0"/>
                                      <w:marTop w:val="0"/>
                                      <w:marBottom w:val="0"/>
                                      <w:divBdr>
                                        <w:top w:val="none" w:sz="0" w:space="0" w:color="auto"/>
                                        <w:left w:val="none" w:sz="0" w:space="0" w:color="auto"/>
                                        <w:bottom w:val="none" w:sz="0" w:space="0" w:color="auto"/>
                                        <w:right w:val="none" w:sz="0" w:space="0" w:color="auto"/>
                                      </w:divBdr>
                                      <w:divsChild>
                                        <w:div w:id="1007829853">
                                          <w:marLeft w:val="0"/>
                                          <w:marRight w:val="0"/>
                                          <w:marTop w:val="0"/>
                                          <w:marBottom w:val="0"/>
                                          <w:divBdr>
                                            <w:top w:val="none" w:sz="0" w:space="0" w:color="auto"/>
                                            <w:left w:val="none" w:sz="0" w:space="0" w:color="auto"/>
                                            <w:bottom w:val="none" w:sz="0" w:space="0" w:color="auto"/>
                                            <w:right w:val="none" w:sz="0" w:space="0" w:color="auto"/>
                                          </w:divBdr>
                                          <w:divsChild>
                                            <w:div w:id="625698845">
                                              <w:marLeft w:val="0"/>
                                              <w:marRight w:val="0"/>
                                              <w:marTop w:val="0"/>
                                              <w:marBottom w:val="0"/>
                                              <w:divBdr>
                                                <w:top w:val="none" w:sz="0" w:space="0" w:color="auto"/>
                                                <w:left w:val="none" w:sz="0" w:space="0" w:color="auto"/>
                                                <w:bottom w:val="none" w:sz="0" w:space="0" w:color="auto"/>
                                                <w:right w:val="none" w:sz="0" w:space="0" w:color="auto"/>
                                              </w:divBdr>
                                              <w:divsChild>
                                                <w:div w:id="1626816467">
                                                  <w:marLeft w:val="0"/>
                                                  <w:marRight w:val="0"/>
                                                  <w:marTop w:val="0"/>
                                                  <w:marBottom w:val="0"/>
                                                  <w:divBdr>
                                                    <w:top w:val="none" w:sz="0" w:space="0" w:color="auto"/>
                                                    <w:left w:val="none" w:sz="0" w:space="0" w:color="auto"/>
                                                    <w:bottom w:val="none" w:sz="0" w:space="0" w:color="auto"/>
                                                    <w:right w:val="none" w:sz="0" w:space="0" w:color="auto"/>
                                                  </w:divBdr>
                                                  <w:divsChild>
                                                    <w:div w:id="118255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8325169">
      <w:bodyDiv w:val="1"/>
      <w:marLeft w:val="0"/>
      <w:marRight w:val="0"/>
      <w:marTop w:val="0"/>
      <w:marBottom w:val="0"/>
      <w:divBdr>
        <w:top w:val="none" w:sz="0" w:space="0" w:color="auto"/>
        <w:left w:val="none" w:sz="0" w:space="0" w:color="auto"/>
        <w:bottom w:val="none" w:sz="0" w:space="0" w:color="auto"/>
        <w:right w:val="none" w:sz="0" w:space="0" w:color="auto"/>
      </w:divBdr>
      <w:divsChild>
        <w:div w:id="325208078">
          <w:marLeft w:val="0"/>
          <w:marRight w:val="0"/>
          <w:marTop w:val="0"/>
          <w:marBottom w:val="0"/>
          <w:divBdr>
            <w:top w:val="none" w:sz="0" w:space="0" w:color="auto"/>
            <w:left w:val="none" w:sz="0" w:space="0" w:color="auto"/>
            <w:bottom w:val="none" w:sz="0" w:space="0" w:color="auto"/>
            <w:right w:val="none" w:sz="0" w:space="0" w:color="auto"/>
          </w:divBdr>
          <w:divsChild>
            <w:div w:id="1118569236">
              <w:marLeft w:val="0"/>
              <w:marRight w:val="0"/>
              <w:marTop w:val="0"/>
              <w:marBottom w:val="0"/>
              <w:divBdr>
                <w:top w:val="none" w:sz="0" w:space="0" w:color="auto"/>
                <w:left w:val="none" w:sz="0" w:space="0" w:color="auto"/>
                <w:bottom w:val="none" w:sz="0" w:space="0" w:color="auto"/>
                <w:right w:val="none" w:sz="0" w:space="0" w:color="auto"/>
              </w:divBdr>
              <w:divsChild>
                <w:div w:id="1143888253">
                  <w:marLeft w:val="0"/>
                  <w:marRight w:val="0"/>
                  <w:marTop w:val="0"/>
                  <w:marBottom w:val="0"/>
                  <w:divBdr>
                    <w:top w:val="none" w:sz="0" w:space="0" w:color="auto"/>
                    <w:left w:val="none" w:sz="0" w:space="0" w:color="auto"/>
                    <w:bottom w:val="none" w:sz="0" w:space="0" w:color="auto"/>
                    <w:right w:val="none" w:sz="0" w:space="0" w:color="auto"/>
                  </w:divBdr>
                  <w:divsChild>
                    <w:div w:id="2054306395">
                      <w:marLeft w:val="0"/>
                      <w:marRight w:val="0"/>
                      <w:marTop w:val="0"/>
                      <w:marBottom w:val="0"/>
                      <w:divBdr>
                        <w:top w:val="none" w:sz="0" w:space="0" w:color="auto"/>
                        <w:left w:val="none" w:sz="0" w:space="0" w:color="auto"/>
                        <w:bottom w:val="none" w:sz="0" w:space="0" w:color="auto"/>
                        <w:right w:val="none" w:sz="0" w:space="0" w:color="auto"/>
                      </w:divBdr>
                      <w:divsChild>
                        <w:div w:id="1468354218">
                          <w:marLeft w:val="0"/>
                          <w:marRight w:val="0"/>
                          <w:marTop w:val="0"/>
                          <w:marBottom w:val="0"/>
                          <w:divBdr>
                            <w:top w:val="none" w:sz="0" w:space="0" w:color="auto"/>
                            <w:left w:val="none" w:sz="0" w:space="0" w:color="auto"/>
                            <w:bottom w:val="none" w:sz="0" w:space="0" w:color="auto"/>
                            <w:right w:val="none" w:sz="0" w:space="0" w:color="auto"/>
                          </w:divBdr>
                          <w:divsChild>
                            <w:div w:id="1891764544">
                              <w:marLeft w:val="0"/>
                              <w:marRight w:val="0"/>
                              <w:marTop w:val="0"/>
                              <w:marBottom w:val="0"/>
                              <w:divBdr>
                                <w:top w:val="none" w:sz="0" w:space="0" w:color="auto"/>
                                <w:left w:val="none" w:sz="0" w:space="0" w:color="auto"/>
                                <w:bottom w:val="none" w:sz="0" w:space="0" w:color="auto"/>
                                <w:right w:val="none" w:sz="0" w:space="0" w:color="auto"/>
                              </w:divBdr>
                              <w:divsChild>
                                <w:div w:id="1143424559">
                                  <w:marLeft w:val="0"/>
                                  <w:marRight w:val="0"/>
                                  <w:marTop w:val="0"/>
                                  <w:marBottom w:val="0"/>
                                  <w:divBdr>
                                    <w:top w:val="none" w:sz="0" w:space="0" w:color="auto"/>
                                    <w:left w:val="none" w:sz="0" w:space="0" w:color="auto"/>
                                    <w:bottom w:val="none" w:sz="0" w:space="0" w:color="auto"/>
                                    <w:right w:val="none" w:sz="0" w:space="0" w:color="auto"/>
                                  </w:divBdr>
                                  <w:divsChild>
                                    <w:div w:id="618609999">
                                      <w:marLeft w:val="0"/>
                                      <w:marRight w:val="0"/>
                                      <w:marTop w:val="0"/>
                                      <w:marBottom w:val="0"/>
                                      <w:divBdr>
                                        <w:top w:val="none" w:sz="0" w:space="0" w:color="auto"/>
                                        <w:left w:val="none" w:sz="0" w:space="0" w:color="auto"/>
                                        <w:bottom w:val="none" w:sz="0" w:space="0" w:color="auto"/>
                                        <w:right w:val="none" w:sz="0" w:space="0" w:color="auto"/>
                                      </w:divBdr>
                                    </w:div>
                                  </w:divsChild>
                                </w:div>
                                <w:div w:id="250891491">
                                  <w:marLeft w:val="0"/>
                                  <w:marRight w:val="0"/>
                                  <w:marTop w:val="0"/>
                                  <w:marBottom w:val="0"/>
                                  <w:divBdr>
                                    <w:top w:val="none" w:sz="0" w:space="0" w:color="auto"/>
                                    <w:left w:val="none" w:sz="0" w:space="0" w:color="auto"/>
                                    <w:bottom w:val="none" w:sz="0" w:space="0" w:color="auto"/>
                                    <w:right w:val="none" w:sz="0" w:space="0" w:color="auto"/>
                                  </w:divBdr>
                                  <w:divsChild>
                                    <w:div w:id="149448458">
                                      <w:marLeft w:val="0"/>
                                      <w:marRight w:val="0"/>
                                      <w:marTop w:val="0"/>
                                      <w:marBottom w:val="0"/>
                                      <w:divBdr>
                                        <w:top w:val="none" w:sz="0" w:space="0" w:color="auto"/>
                                        <w:left w:val="none" w:sz="0" w:space="0" w:color="auto"/>
                                        <w:bottom w:val="none" w:sz="0" w:space="0" w:color="auto"/>
                                        <w:right w:val="none" w:sz="0" w:space="0" w:color="auto"/>
                                      </w:divBdr>
                                    </w:div>
                                  </w:divsChild>
                                </w:div>
                                <w:div w:id="929696680">
                                  <w:marLeft w:val="0"/>
                                  <w:marRight w:val="0"/>
                                  <w:marTop w:val="0"/>
                                  <w:marBottom w:val="0"/>
                                  <w:divBdr>
                                    <w:top w:val="none" w:sz="0" w:space="0" w:color="auto"/>
                                    <w:left w:val="none" w:sz="0" w:space="0" w:color="auto"/>
                                    <w:bottom w:val="none" w:sz="0" w:space="0" w:color="auto"/>
                                    <w:right w:val="none" w:sz="0" w:space="0" w:color="auto"/>
                                  </w:divBdr>
                                  <w:divsChild>
                                    <w:div w:id="1618365030">
                                      <w:marLeft w:val="0"/>
                                      <w:marRight w:val="0"/>
                                      <w:marTop w:val="0"/>
                                      <w:marBottom w:val="0"/>
                                      <w:divBdr>
                                        <w:top w:val="none" w:sz="0" w:space="0" w:color="auto"/>
                                        <w:left w:val="none" w:sz="0" w:space="0" w:color="auto"/>
                                        <w:bottom w:val="none" w:sz="0" w:space="0" w:color="auto"/>
                                        <w:right w:val="none" w:sz="0" w:space="0" w:color="auto"/>
                                      </w:divBdr>
                                    </w:div>
                                  </w:divsChild>
                                </w:div>
                                <w:div w:id="490222854">
                                  <w:marLeft w:val="0"/>
                                  <w:marRight w:val="0"/>
                                  <w:marTop w:val="0"/>
                                  <w:marBottom w:val="0"/>
                                  <w:divBdr>
                                    <w:top w:val="none" w:sz="0" w:space="0" w:color="auto"/>
                                    <w:left w:val="none" w:sz="0" w:space="0" w:color="auto"/>
                                    <w:bottom w:val="none" w:sz="0" w:space="0" w:color="auto"/>
                                    <w:right w:val="none" w:sz="0" w:space="0" w:color="auto"/>
                                  </w:divBdr>
                                  <w:divsChild>
                                    <w:div w:id="263611313">
                                      <w:marLeft w:val="0"/>
                                      <w:marRight w:val="0"/>
                                      <w:marTop w:val="0"/>
                                      <w:marBottom w:val="0"/>
                                      <w:divBdr>
                                        <w:top w:val="none" w:sz="0" w:space="0" w:color="auto"/>
                                        <w:left w:val="none" w:sz="0" w:space="0" w:color="auto"/>
                                        <w:bottom w:val="none" w:sz="0" w:space="0" w:color="auto"/>
                                        <w:right w:val="none" w:sz="0" w:space="0" w:color="auto"/>
                                      </w:divBdr>
                                    </w:div>
                                  </w:divsChild>
                                </w:div>
                                <w:div w:id="1667054293">
                                  <w:marLeft w:val="0"/>
                                  <w:marRight w:val="0"/>
                                  <w:marTop w:val="0"/>
                                  <w:marBottom w:val="0"/>
                                  <w:divBdr>
                                    <w:top w:val="none" w:sz="0" w:space="0" w:color="auto"/>
                                    <w:left w:val="none" w:sz="0" w:space="0" w:color="auto"/>
                                    <w:bottom w:val="none" w:sz="0" w:space="0" w:color="auto"/>
                                    <w:right w:val="none" w:sz="0" w:space="0" w:color="auto"/>
                                  </w:divBdr>
                                  <w:divsChild>
                                    <w:div w:id="1120682655">
                                      <w:marLeft w:val="0"/>
                                      <w:marRight w:val="0"/>
                                      <w:marTop w:val="0"/>
                                      <w:marBottom w:val="0"/>
                                      <w:divBdr>
                                        <w:top w:val="none" w:sz="0" w:space="0" w:color="auto"/>
                                        <w:left w:val="none" w:sz="0" w:space="0" w:color="auto"/>
                                        <w:bottom w:val="none" w:sz="0" w:space="0" w:color="auto"/>
                                        <w:right w:val="none" w:sz="0" w:space="0" w:color="auto"/>
                                      </w:divBdr>
                                    </w:div>
                                  </w:divsChild>
                                </w:div>
                                <w:div w:id="520322653">
                                  <w:marLeft w:val="0"/>
                                  <w:marRight w:val="0"/>
                                  <w:marTop w:val="0"/>
                                  <w:marBottom w:val="0"/>
                                  <w:divBdr>
                                    <w:top w:val="none" w:sz="0" w:space="0" w:color="auto"/>
                                    <w:left w:val="none" w:sz="0" w:space="0" w:color="auto"/>
                                    <w:bottom w:val="none" w:sz="0" w:space="0" w:color="auto"/>
                                    <w:right w:val="none" w:sz="0" w:space="0" w:color="auto"/>
                                  </w:divBdr>
                                  <w:divsChild>
                                    <w:div w:id="610631640">
                                      <w:marLeft w:val="0"/>
                                      <w:marRight w:val="0"/>
                                      <w:marTop w:val="0"/>
                                      <w:marBottom w:val="0"/>
                                      <w:divBdr>
                                        <w:top w:val="none" w:sz="0" w:space="0" w:color="auto"/>
                                        <w:left w:val="none" w:sz="0" w:space="0" w:color="auto"/>
                                        <w:bottom w:val="none" w:sz="0" w:space="0" w:color="auto"/>
                                        <w:right w:val="none" w:sz="0" w:space="0" w:color="auto"/>
                                      </w:divBdr>
                                    </w:div>
                                  </w:divsChild>
                                </w:div>
                                <w:div w:id="1609391869">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1030423253">
                                  <w:marLeft w:val="0"/>
                                  <w:marRight w:val="0"/>
                                  <w:marTop w:val="0"/>
                                  <w:marBottom w:val="0"/>
                                  <w:divBdr>
                                    <w:top w:val="none" w:sz="0" w:space="0" w:color="auto"/>
                                    <w:left w:val="none" w:sz="0" w:space="0" w:color="auto"/>
                                    <w:bottom w:val="none" w:sz="0" w:space="0" w:color="auto"/>
                                    <w:right w:val="none" w:sz="0" w:space="0" w:color="auto"/>
                                  </w:divBdr>
                                </w:div>
                                <w:div w:id="798766767">
                                  <w:marLeft w:val="0"/>
                                  <w:marRight w:val="0"/>
                                  <w:marTop w:val="0"/>
                                  <w:marBottom w:val="0"/>
                                  <w:divBdr>
                                    <w:top w:val="none" w:sz="0" w:space="0" w:color="auto"/>
                                    <w:left w:val="none" w:sz="0" w:space="0" w:color="auto"/>
                                    <w:bottom w:val="none" w:sz="0" w:space="0" w:color="auto"/>
                                    <w:right w:val="none" w:sz="0" w:space="0" w:color="auto"/>
                                  </w:divBdr>
                                  <w:divsChild>
                                    <w:div w:id="1107508743">
                                      <w:marLeft w:val="0"/>
                                      <w:marRight w:val="0"/>
                                      <w:marTop w:val="0"/>
                                      <w:marBottom w:val="0"/>
                                      <w:divBdr>
                                        <w:top w:val="none" w:sz="0" w:space="0" w:color="auto"/>
                                        <w:left w:val="none" w:sz="0" w:space="0" w:color="auto"/>
                                        <w:bottom w:val="none" w:sz="0" w:space="0" w:color="auto"/>
                                        <w:right w:val="none" w:sz="0" w:space="0" w:color="auto"/>
                                      </w:divBdr>
                                      <w:divsChild>
                                        <w:div w:id="312098532">
                                          <w:marLeft w:val="0"/>
                                          <w:marRight w:val="0"/>
                                          <w:marTop w:val="0"/>
                                          <w:marBottom w:val="0"/>
                                          <w:divBdr>
                                            <w:top w:val="none" w:sz="0" w:space="0" w:color="auto"/>
                                            <w:left w:val="none" w:sz="0" w:space="0" w:color="auto"/>
                                            <w:bottom w:val="none" w:sz="0" w:space="0" w:color="auto"/>
                                            <w:right w:val="none" w:sz="0" w:space="0" w:color="auto"/>
                                          </w:divBdr>
                                          <w:divsChild>
                                            <w:div w:id="1353342983">
                                              <w:marLeft w:val="0"/>
                                              <w:marRight w:val="0"/>
                                              <w:marTop w:val="0"/>
                                              <w:marBottom w:val="0"/>
                                              <w:divBdr>
                                                <w:top w:val="none" w:sz="0" w:space="0" w:color="auto"/>
                                                <w:left w:val="none" w:sz="0" w:space="0" w:color="auto"/>
                                                <w:bottom w:val="none" w:sz="0" w:space="0" w:color="auto"/>
                                                <w:right w:val="none" w:sz="0" w:space="0" w:color="auto"/>
                                              </w:divBdr>
                                              <w:divsChild>
                                                <w:div w:id="571814487">
                                                  <w:marLeft w:val="0"/>
                                                  <w:marRight w:val="0"/>
                                                  <w:marTop w:val="0"/>
                                                  <w:marBottom w:val="0"/>
                                                  <w:divBdr>
                                                    <w:top w:val="none" w:sz="0" w:space="0" w:color="auto"/>
                                                    <w:left w:val="none" w:sz="0" w:space="0" w:color="auto"/>
                                                    <w:bottom w:val="none" w:sz="0" w:space="0" w:color="auto"/>
                                                    <w:right w:val="none" w:sz="0" w:space="0" w:color="auto"/>
                                                  </w:divBdr>
                                                  <w:divsChild>
                                                    <w:div w:id="74923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21664057">
      <w:bodyDiv w:val="1"/>
      <w:marLeft w:val="0"/>
      <w:marRight w:val="0"/>
      <w:marTop w:val="0"/>
      <w:marBottom w:val="0"/>
      <w:divBdr>
        <w:top w:val="none" w:sz="0" w:space="0" w:color="auto"/>
        <w:left w:val="none" w:sz="0" w:space="0" w:color="auto"/>
        <w:bottom w:val="none" w:sz="0" w:space="0" w:color="auto"/>
        <w:right w:val="none" w:sz="0" w:space="0" w:color="auto"/>
      </w:divBdr>
      <w:divsChild>
        <w:div w:id="572354713">
          <w:marLeft w:val="0"/>
          <w:marRight w:val="0"/>
          <w:marTop w:val="0"/>
          <w:marBottom w:val="0"/>
          <w:divBdr>
            <w:top w:val="none" w:sz="0" w:space="0" w:color="auto"/>
            <w:left w:val="none" w:sz="0" w:space="0" w:color="auto"/>
            <w:bottom w:val="none" w:sz="0" w:space="0" w:color="auto"/>
            <w:right w:val="none" w:sz="0" w:space="0" w:color="auto"/>
          </w:divBdr>
          <w:divsChild>
            <w:div w:id="1155948355">
              <w:marLeft w:val="0"/>
              <w:marRight w:val="0"/>
              <w:marTop w:val="0"/>
              <w:marBottom w:val="0"/>
              <w:divBdr>
                <w:top w:val="none" w:sz="0" w:space="0" w:color="auto"/>
                <w:left w:val="none" w:sz="0" w:space="0" w:color="auto"/>
                <w:bottom w:val="none" w:sz="0" w:space="0" w:color="auto"/>
                <w:right w:val="none" w:sz="0" w:space="0" w:color="auto"/>
              </w:divBdr>
              <w:divsChild>
                <w:div w:id="880358889">
                  <w:marLeft w:val="0"/>
                  <w:marRight w:val="0"/>
                  <w:marTop w:val="0"/>
                  <w:marBottom w:val="0"/>
                  <w:divBdr>
                    <w:top w:val="none" w:sz="0" w:space="0" w:color="auto"/>
                    <w:left w:val="none" w:sz="0" w:space="0" w:color="auto"/>
                    <w:bottom w:val="none" w:sz="0" w:space="0" w:color="auto"/>
                    <w:right w:val="none" w:sz="0" w:space="0" w:color="auto"/>
                  </w:divBdr>
                  <w:divsChild>
                    <w:div w:id="179701682">
                      <w:marLeft w:val="0"/>
                      <w:marRight w:val="0"/>
                      <w:marTop w:val="0"/>
                      <w:marBottom w:val="0"/>
                      <w:divBdr>
                        <w:top w:val="none" w:sz="0" w:space="0" w:color="auto"/>
                        <w:left w:val="none" w:sz="0" w:space="0" w:color="auto"/>
                        <w:bottom w:val="none" w:sz="0" w:space="0" w:color="auto"/>
                        <w:right w:val="none" w:sz="0" w:space="0" w:color="auto"/>
                      </w:divBdr>
                      <w:divsChild>
                        <w:div w:id="1287471566">
                          <w:marLeft w:val="0"/>
                          <w:marRight w:val="0"/>
                          <w:marTop w:val="0"/>
                          <w:marBottom w:val="0"/>
                          <w:divBdr>
                            <w:top w:val="none" w:sz="0" w:space="0" w:color="auto"/>
                            <w:left w:val="none" w:sz="0" w:space="0" w:color="auto"/>
                            <w:bottom w:val="none" w:sz="0" w:space="0" w:color="auto"/>
                            <w:right w:val="none" w:sz="0" w:space="0" w:color="auto"/>
                          </w:divBdr>
                          <w:divsChild>
                            <w:div w:id="293951956">
                              <w:marLeft w:val="0"/>
                              <w:marRight w:val="0"/>
                              <w:marTop w:val="0"/>
                              <w:marBottom w:val="0"/>
                              <w:divBdr>
                                <w:top w:val="none" w:sz="0" w:space="0" w:color="auto"/>
                                <w:left w:val="none" w:sz="0" w:space="0" w:color="auto"/>
                                <w:bottom w:val="none" w:sz="0" w:space="0" w:color="auto"/>
                                <w:right w:val="none" w:sz="0" w:space="0" w:color="auto"/>
                              </w:divBdr>
                              <w:divsChild>
                                <w:div w:id="627856918">
                                  <w:marLeft w:val="0"/>
                                  <w:marRight w:val="0"/>
                                  <w:marTop w:val="0"/>
                                  <w:marBottom w:val="0"/>
                                  <w:divBdr>
                                    <w:top w:val="none" w:sz="0" w:space="0" w:color="auto"/>
                                    <w:left w:val="none" w:sz="0" w:space="0" w:color="auto"/>
                                    <w:bottom w:val="none" w:sz="0" w:space="0" w:color="auto"/>
                                    <w:right w:val="none" w:sz="0" w:space="0" w:color="auto"/>
                                  </w:divBdr>
                                  <w:divsChild>
                                    <w:div w:id="1697804260">
                                      <w:marLeft w:val="0"/>
                                      <w:marRight w:val="0"/>
                                      <w:marTop w:val="0"/>
                                      <w:marBottom w:val="0"/>
                                      <w:divBdr>
                                        <w:top w:val="none" w:sz="0" w:space="0" w:color="auto"/>
                                        <w:left w:val="none" w:sz="0" w:space="0" w:color="auto"/>
                                        <w:bottom w:val="none" w:sz="0" w:space="0" w:color="auto"/>
                                        <w:right w:val="none" w:sz="0" w:space="0" w:color="auto"/>
                                      </w:divBdr>
                                    </w:div>
                                  </w:divsChild>
                                </w:div>
                                <w:div w:id="1445077432">
                                  <w:marLeft w:val="0"/>
                                  <w:marRight w:val="0"/>
                                  <w:marTop w:val="0"/>
                                  <w:marBottom w:val="0"/>
                                  <w:divBdr>
                                    <w:top w:val="none" w:sz="0" w:space="0" w:color="auto"/>
                                    <w:left w:val="none" w:sz="0" w:space="0" w:color="auto"/>
                                    <w:bottom w:val="none" w:sz="0" w:space="0" w:color="auto"/>
                                    <w:right w:val="none" w:sz="0" w:space="0" w:color="auto"/>
                                  </w:divBdr>
                                  <w:divsChild>
                                    <w:div w:id="1052735098">
                                      <w:marLeft w:val="0"/>
                                      <w:marRight w:val="0"/>
                                      <w:marTop w:val="0"/>
                                      <w:marBottom w:val="0"/>
                                      <w:divBdr>
                                        <w:top w:val="none" w:sz="0" w:space="0" w:color="auto"/>
                                        <w:left w:val="none" w:sz="0" w:space="0" w:color="auto"/>
                                        <w:bottom w:val="none" w:sz="0" w:space="0" w:color="auto"/>
                                        <w:right w:val="none" w:sz="0" w:space="0" w:color="auto"/>
                                      </w:divBdr>
                                    </w:div>
                                  </w:divsChild>
                                </w:div>
                                <w:div w:id="1668904983">
                                  <w:marLeft w:val="0"/>
                                  <w:marRight w:val="0"/>
                                  <w:marTop w:val="0"/>
                                  <w:marBottom w:val="0"/>
                                  <w:divBdr>
                                    <w:top w:val="none" w:sz="0" w:space="0" w:color="auto"/>
                                    <w:left w:val="none" w:sz="0" w:space="0" w:color="auto"/>
                                    <w:bottom w:val="none" w:sz="0" w:space="0" w:color="auto"/>
                                    <w:right w:val="none" w:sz="0" w:space="0" w:color="auto"/>
                                  </w:divBdr>
                                  <w:divsChild>
                                    <w:div w:id="884871672">
                                      <w:marLeft w:val="0"/>
                                      <w:marRight w:val="0"/>
                                      <w:marTop w:val="0"/>
                                      <w:marBottom w:val="0"/>
                                      <w:divBdr>
                                        <w:top w:val="none" w:sz="0" w:space="0" w:color="auto"/>
                                        <w:left w:val="none" w:sz="0" w:space="0" w:color="auto"/>
                                        <w:bottom w:val="none" w:sz="0" w:space="0" w:color="auto"/>
                                        <w:right w:val="none" w:sz="0" w:space="0" w:color="auto"/>
                                      </w:divBdr>
                                    </w:div>
                                  </w:divsChild>
                                </w:div>
                                <w:div w:id="2118328395">
                                  <w:marLeft w:val="0"/>
                                  <w:marRight w:val="0"/>
                                  <w:marTop w:val="0"/>
                                  <w:marBottom w:val="0"/>
                                  <w:divBdr>
                                    <w:top w:val="none" w:sz="0" w:space="0" w:color="auto"/>
                                    <w:left w:val="none" w:sz="0" w:space="0" w:color="auto"/>
                                    <w:bottom w:val="none" w:sz="0" w:space="0" w:color="auto"/>
                                    <w:right w:val="none" w:sz="0" w:space="0" w:color="auto"/>
                                  </w:divBdr>
                                  <w:divsChild>
                                    <w:div w:id="1817526356">
                                      <w:marLeft w:val="0"/>
                                      <w:marRight w:val="0"/>
                                      <w:marTop w:val="0"/>
                                      <w:marBottom w:val="0"/>
                                      <w:divBdr>
                                        <w:top w:val="none" w:sz="0" w:space="0" w:color="auto"/>
                                        <w:left w:val="none" w:sz="0" w:space="0" w:color="auto"/>
                                        <w:bottom w:val="none" w:sz="0" w:space="0" w:color="auto"/>
                                        <w:right w:val="none" w:sz="0" w:space="0" w:color="auto"/>
                                      </w:divBdr>
                                    </w:div>
                                  </w:divsChild>
                                </w:div>
                                <w:div w:id="509952605">
                                  <w:marLeft w:val="0"/>
                                  <w:marRight w:val="0"/>
                                  <w:marTop w:val="0"/>
                                  <w:marBottom w:val="0"/>
                                  <w:divBdr>
                                    <w:top w:val="none" w:sz="0" w:space="0" w:color="auto"/>
                                    <w:left w:val="none" w:sz="0" w:space="0" w:color="auto"/>
                                    <w:bottom w:val="none" w:sz="0" w:space="0" w:color="auto"/>
                                    <w:right w:val="none" w:sz="0" w:space="0" w:color="auto"/>
                                  </w:divBdr>
                                  <w:divsChild>
                                    <w:div w:id="30343996">
                                      <w:marLeft w:val="0"/>
                                      <w:marRight w:val="0"/>
                                      <w:marTop w:val="0"/>
                                      <w:marBottom w:val="0"/>
                                      <w:divBdr>
                                        <w:top w:val="none" w:sz="0" w:space="0" w:color="auto"/>
                                        <w:left w:val="none" w:sz="0" w:space="0" w:color="auto"/>
                                        <w:bottom w:val="none" w:sz="0" w:space="0" w:color="auto"/>
                                        <w:right w:val="none" w:sz="0" w:space="0" w:color="auto"/>
                                      </w:divBdr>
                                    </w:div>
                                  </w:divsChild>
                                </w:div>
                                <w:div w:id="1959140938">
                                  <w:marLeft w:val="0"/>
                                  <w:marRight w:val="0"/>
                                  <w:marTop w:val="0"/>
                                  <w:marBottom w:val="0"/>
                                  <w:divBdr>
                                    <w:top w:val="none" w:sz="0" w:space="0" w:color="auto"/>
                                    <w:left w:val="none" w:sz="0" w:space="0" w:color="auto"/>
                                    <w:bottom w:val="none" w:sz="0" w:space="0" w:color="auto"/>
                                    <w:right w:val="none" w:sz="0" w:space="0" w:color="auto"/>
                                  </w:divBdr>
                                  <w:divsChild>
                                    <w:div w:id="2114088337">
                                      <w:marLeft w:val="0"/>
                                      <w:marRight w:val="0"/>
                                      <w:marTop w:val="0"/>
                                      <w:marBottom w:val="0"/>
                                      <w:divBdr>
                                        <w:top w:val="none" w:sz="0" w:space="0" w:color="auto"/>
                                        <w:left w:val="none" w:sz="0" w:space="0" w:color="auto"/>
                                        <w:bottom w:val="none" w:sz="0" w:space="0" w:color="auto"/>
                                        <w:right w:val="none" w:sz="0" w:space="0" w:color="auto"/>
                                      </w:divBdr>
                                    </w:div>
                                  </w:divsChild>
                                </w:div>
                                <w:div w:id="56629342">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1360424881">
                                  <w:marLeft w:val="0"/>
                                  <w:marRight w:val="0"/>
                                  <w:marTop w:val="0"/>
                                  <w:marBottom w:val="0"/>
                                  <w:divBdr>
                                    <w:top w:val="none" w:sz="0" w:space="0" w:color="auto"/>
                                    <w:left w:val="none" w:sz="0" w:space="0" w:color="auto"/>
                                    <w:bottom w:val="none" w:sz="0" w:space="0" w:color="auto"/>
                                    <w:right w:val="none" w:sz="0" w:space="0" w:color="auto"/>
                                  </w:divBdr>
                                </w:div>
                                <w:div w:id="1940747493">
                                  <w:marLeft w:val="0"/>
                                  <w:marRight w:val="0"/>
                                  <w:marTop w:val="0"/>
                                  <w:marBottom w:val="0"/>
                                  <w:divBdr>
                                    <w:top w:val="none" w:sz="0" w:space="0" w:color="auto"/>
                                    <w:left w:val="none" w:sz="0" w:space="0" w:color="auto"/>
                                    <w:bottom w:val="none" w:sz="0" w:space="0" w:color="auto"/>
                                    <w:right w:val="none" w:sz="0" w:space="0" w:color="auto"/>
                                  </w:divBdr>
                                  <w:divsChild>
                                    <w:div w:id="635449510">
                                      <w:marLeft w:val="0"/>
                                      <w:marRight w:val="0"/>
                                      <w:marTop w:val="0"/>
                                      <w:marBottom w:val="0"/>
                                      <w:divBdr>
                                        <w:top w:val="none" w:sz="0" w:space="0" w:color="auto"/>
                                        <w:left w:val="none" w:sz="0" w:space="0" w:color="auto"/>
                                        <w:bottom w:val="none" w:sz="0" w:space="0" w:color="auto"/>
                                        <w:right w:val="none" w:sz="0" w:space="0" w:color="auto"/>
                                      </w:divBdr>
                                      <w:divsChild>
                                        <w:div w:id="207573549">
                                          <w:marLeft w:val="0"/>
                                          <w:marRight w:val="0"/>
                                          <w:marTop w:val="0"/>
                                          <w:marBottom w:val="0"/>
                                          <w:divBdr>
                                            <w:top w:val="none" w:sz="0" w:space="0" w:color="auto"/>
                                            <w:left w:val="none" w:sz="0" w:space="0" w:color="auto"/>
                                            <w:bottom w:val="none" w:sz="0" w:space="0" w:color="auto"/>
                                            <w:right w:val="none" w:sz="0" w:space="0" w:color="auto"/>
                                          </w:divBdr>
                                          <w:divsChild>
                                            <w:div w:id="2046519801">
                                              <w:marLeft w:val="0"/>
                                              <w:marRight w:val="0"/>
                                              <w:marTop w:val="0"/>
                                              <w:marBottom w:val="0"/>
                                              <w:divBdr>
                                                <w:top w:val="none" w:sz="0" w:space="0" w:color="auto"/>
                                                <w:left w:val="none" w:sz="0" w:space="0" w:color="auto"/>
                                                <w:bottom w:val="none" w:sz="0" w:space="0" w:color="auto"/>
                                                <w:right w:val="none" w:sz="0" w:space="0" w:color="auto"/>
                                              </w:divBdr>
                                              <w:divsChild>
                                                <w:div w:id="1765610210">
                                                  <w:marLeft w:val="0"/>
                                                  <w:marRight w:val="0"/>
                                                  <w:marTop w:val="0"/>
                                                  <w:marBottom w:val="0"/>
                                                  <w:divBdr>
                                                    <w:top w:val="none" w:sz="0" w:space="0" w:color="auto"/>
                                                    <w:left w:val="none" w:sz="0" w:space="0" w:color="auto"/>
                                                    <w:bottom w:val="none" w:sz="0" w:space="0" w:color="auto"/>
                                                    <w:right w:val="none" w:sz="0" w:space="0" w:color="auto"/>
                                                  </w:divBdr>
                                                  <w:divsChild>
                                                    <w:div w:id="24734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hrana-tryda.com/node/96"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5880</Words>
  <Characters>33517</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2022-09-14T08:36:00Z</dcterms:created>
  <dcterms:modified xsi:type="dcterms:W3CDTF">2022-09-14T08:36:00Z</dcterms:modified>
</cp:coreProperties>
</file>